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1935CB2A" w14:textId="77777777">
        <w:tc>
          <w:tcPr>
            <w:tcW w:w="1620" w:type="dxa"/>
            <w:tcBorders>
              <w:bottom w:val="single" w:sz="4" w:space="0" w:color="auto"/>
            </w:tcBorders>
            <w:shd w:val="clear" w:color="auto" w:fill="FFFFFF"/>
            <w:vAlign w:val="center"/>
          </w:tcPr>
          <w:p w14:paraId="2D70FEC1"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2E9FB9E" w14:textId="5BE43B6B" w:rsidR="00152993" w:rsidRDefault="00F56919" w:rsidP="00F56919">
            <w:pPr>
              <w:pStyle w:val="Header"/>
              <w:jc w:val="center"/>
            </w:pPr>
            <w:hyperlink r:id="rId8" w:anchor="summary" w:history="1">
              <w:r w:rsidRPr="00FA629D">
                <w:rPr>
                  <w:rStyle w:val="Hyperlink"/>
                </w:rPr>
                <w:t>12</w:t>
              </w:r>
              <w:r w:rsidR="00FA629D" w:rsidRPr="00FA629D">
                <w:rPr>
                  <w:rStyle w:val="Hyperlink"/>
                </w:rPr>
                <w:t>86</w:t>
              </w:r>
            </w:hyperlink>
          </w:p>
        </w:tc>
        <w:tc>
          <w:tcPr>
            <w:tcW w:w="900" w:type="dxa"/>
            <w:tcBorders>
              <w:bottom w:val="single" w:sz="4" w:space="0" w:color="auto"/>
            </w:tcBorders>
            <w:shd w:val="clear" w:color="auto" w:fill="FFFFFF"/>
            <w:vAlign w:val="center"/>
          </w:tcPr>
          <w:p w14:paraId="4566BD81" w14:textId="77777777" w:rsidR="00152993" w:rsidRDefault="00EE6681">
            <w:pPr>
              <w:pStyle w:val="Header"/>
            </w:pPr>
            <w:r>
              <w:t>N</w:t>
            </w:r>
            <w:r w:rsidR="00152993">
              <w:t>PRR Title</w:t>
            </w:r>
          </w:p>
        </w:tc>
        <w:tc>
          <w:tcPr>
            <w:tcW w:w="6660" w:type="dxa"/>
            <w:tcBorders>
              <w:bottom w:val="single" w:sz="4" w:space="0" w:color="auto"/>
            </w:tcBorders>
            <w:vAlign w:val="center"/>
          </w:tcPr>
          <w:p w14:paraId="1180E74A" w14:textId="6A1676C7" w:rsidR="00152993" w:rsidRDefault="00FA629D" w:rsidP="00F56919">
            <w:pPr>
              <w:pStyle w:val="Header"/>
              <w:spacing w:before="120" w:after="120"/>
            </w:pPr>
            <w:r>
              <w:t>Establish Multi-Value Criteria for Resiliency-Related Transmission Project Evaluation</w:t>
            </w:r>
          </w:p>
        </w:tc>
      </w:tr>
      <w:tr w:rsidR="00152993" w14:paraId="547CD167" w14:textId="77777777">
        <w:trPr>
          <w:trHeight w:val="413"/>
        </w:trPr>
        <w:tc>
          <w:tcPr>
            <w:tcW w:w="2880" w:type="dxa"/>
            <w:gridSpan w:val="2"/>
            <w:tcBorders>
              <w:top w:val="nil"/>
              <w:left w:val="nil"/>
              <w:bottom w:val="single" w:sz="4" w:space="0" w:color="auto"/>
              <w:right w:val="nil"/>
            </w:tcBorders>
            <w:vAlign w:val="center"/>
          </w:tcPr>
          <w:p w14:paraId="3FBFD676"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D933C4B" w14:textId="77777777" w:rsidR="00152993" w:rsidRDefault="00152993">
            <w:pPr>
              <w:pStyle w:val="NormalArial"/>
            </w:pPr>
          </w:p>
        </w:tc>
      </w:tr>
      <w:tr w:rsidR="00152993" w14:paraId="36CEEB2E"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37A332F"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20A78F4" w14:textId="38FAC9C1" w:rsidR="00152993" w:rsidRDefault="00085712">
            <w:pPr>
              <w:pStyle w:val="NormalArial"/>
            </w:pPr>
            <w:r>
              <w:t>August</w:t>
            </w:r>
            <w:r w:rsidR="00F56919">
              <w:t xml:space="preserve"> </w:t>
            </w:r>
            <w:r w:rsidR="00A2610E">
              <w:t>22</w:t>
            </w:r>
            <w:r w:rsidR="00F56919">
              <w:t xml:space="preserve">, </w:t>
            </w:r>
            <w:r w:rsidR="004E65BA">
              <w:t>202</w:t>
            </w:r>
            <w:r w:rsidR="00FA629D">
              <w:t>5</w:t>
            </w:r>
          </w:p>
        </w:tc>
      </w:tr>
      <w:tr w:rsidR="00152993" w14:paraId="6FD3F0F1" w14:textId="77777777">
        <w:trPr>
          <w:trHeight w:val="467"/>
        </w:trPr>
        <w:tc>
          <w:tcPr>
            <w:tcW w:w="2880" w:type="dxa"/>
            <w:gridSpan w:val="2"/>
            <w:tcBorders>
              <w:top w:val="single" w:sz="4" w:space="0" w:color="auto"/>
              <w:left w:val="nil"/>
              <w:bottom w:val="nil"/>
              <w:right w:val="nil"/>
            </w:tcBorders>
            <w:shd w:val="clear" w:color="auto" w:fill="FFFFFF"/>
            <w:vAlign w:val="center"/>
          </w:tcPr>
          <w:p w14:paraId="3B210294" w14:textId="77777777" w:rsidR="00152993" w:rsidRDefault="00152993">
            <w:pPr>
              <w:pStyle w:val="NormalArial"/>
            </w:pPr>
          </w:p>
        </w:tc>
        <w:tc>
          <w:tcPr>
            <w:tcW w:w="7560" w:type="dxa"/>
            <w:gridSpan w:val="2"/>
            <w:tcBorders>
              <w:top w:val="nil"/>
              <w:left w:val="nil"/>
              <w:bottom w:val="nil"/>
              <w:right w:val="nil"/>
            </w:tcBorders>
            <w:vAlign w:val="center"/>
          </w:tcPr>
          <w:p w14:paraId="7C6CAA73" w14:textId="77777777" w:rsidR="00152993" w:rsidRDefault="00152993">
            <w:pPr>
              <w:pStyle w:val="NormalArial"/>
            </w:pPr>
          </w:p>
        </w:tc>
      </w:tr>
      <w:tr w:rsidR="00152993" w14:paraId="17352CEC" w14:textId="77777777">
        <w:trPr>
          <w:trHeight w:val="440"/>
        </w:trPr>
        <w:tc>
          <w:tcPr>
            <w:tcW w:w="10440" w:type="dxa"/>
            <w:gridSpan w:val="4"/>
            <w:tcBorders>
              <w:top w:val="single" w:sz="4" w:space="0" w:color="auto"/>
            </w:tcBorders>
            <w:shd w:val="clear" w:color="auto" w:fill="FFFFFF"/>
            <w:vAlign w:val="center"/>
          </w:tcPr>
          <w:p w14:paraId="30CF2E6F" w14:textId="77777777" w:rsidR="00152993" w:rsidRDefault="00152993">
            <w:pPr>
              <w:pStyle w:val="Header"/>
              <w:jc w:val="center"/>
            </w:pPr>
            <w:r>
              <w:t>Submitter’s Information</w:t>
            </w:r>
          </w:p>
        </w:tc>
      </w:tr>
      <w:tr w:rsidR="00152993" w14:paraId="4328184D" w14:textId="77777777">
        <w:trPr>
          <w:trHeight w:val="350"/>
        </w:trPr>
        <w:tc>
          <w:tcPr>
            <w:tcW w:w="2880" w:type="dxa"/>
            <w:gridSpan w:val="2"/>
            <w:shd w:val="clear" w:color="auto" w:fill="FFFFFF"/>
            <w:vAlign w:val="center"/>
          </w:tcPr>
          <w:p w14:paraId="6E090FFB" w14:textId="77777777" w:rsidR="00152993" w:rsidRPr="00EC55B3" w:rsidRDefault="00152993" w:rsidP="00EC55B3">
            <w:pPr>
              <w:pStyle w:val="Header"/>
            </w:pPr>
            <w:r w:rsidRPr="00EC55B3">
              <w:t>Name</w:t>
            </w:r>
          </w:p>
        </w:tc>
        <w:tc>
          <w:tcPr>
            <w:tcW w:w="7560" w:type="dxa"/>
            <w:gridSpan w:val="2"/>
            <w:vAlign w:val="center"/>
          </w:tcPr>
          <w:p w14:paraId="6CB6FD80" w14:textId="26B38778" w:rsidR="00152993" w:rsidRDefault="00837083">
            <w:pPr>
              <w:pStyle w:val="NormalArial"/>
            </w:pPr>
            <w:r>
              <w:t>Ping Yan</w:t>
            </w:r>
            <w:r w:rsidR="00F65575">
              <w:t xml:space="preserve">; </w:t>
            </w:r>
            <w:r w:rsidR="009467F0">
              <w:t>Matthew</w:t>
            </w:r>
            <w:r w:rsidR="004F1932">
              <w:t xml:space="preserve"> Arth</w:t>
            </w:r>
          </w:p>
        </w:tc>
      </w:tr>
      <w:tr w:rsidR="00152993" w14:paraId="7A7F3DC6" w14:textId="77777777">
        <w:trPr>
          <w:trHeight w:val="350"/>
        </w:trPr>
        <w:tc>
          <w:tcPr>
            <w:tcW w:w="2880" w:type="dxa"/>
            <w:gridSpan w:val="2"/>
            <w:shd w:val="clear" w:color="auto" w:fill="FFFFFF"/>
            <w:vAlign w:val="center"/>
          </w:tcPr>
          <w:p w14:paraId="7439251A" w14:textId="77777777" w:rsidR="00152993" w:rsidRPr="00EC55B3" w:rsidRDefault="00152993" w:rsidP="00EC55B3">
            <w:pPr>
              <w:pStyle w:val="Header"/>
            </w:pPr>
            <w:r w:rsidRPr="00EC55B3">
              <w:t>E-mail Address</w:t>
            </w:r>
          </w:p>
        </w:tc>
        <w:tc>
          <w:tcPr>
            <w:tcW w:w="7560" w:type="dxa"/>
            <w:gridSpan w:val="2"/>
            <w:vAlign w:val="center"/>
          </w:tcPr>
          <w:p w14:paraId="4F513C33" w14:textId="13C0693C" w:rsidR="00152993" w:rsidRDefault="00FA629D">
            <w:pPr>
              <w:pStyle w:val="NormalArial"/>
            </w:pPr>
            <w:hyperlink r:id="rId9" w:history="1">
              <w:r w:rsidRPr="00B5119F">
                <w:rPr>
                  <w:rStyle w:val="Hyperlink"/>
                </w:rPr>
                <w:t>ping.yan@ercot.com</w:t>
              </w:r>
            </w:hyperlink>
            <w:r w:rsidR="009467F0">
              <w:t xml:space="preserve">; </w:t>
            </w:r>
            <w:hyperlink r:id="rId10" w:history="1">
              <w:r w:rsidR="007629D1" w:rsidRPr="00AD0534">
                <w:rPr>
                  <w:rStyle w:val="Hyperlink"/>
                </w:rPr>
                <w:t>matthew.arth@ercot.com</w:t>
              </w:r>
            </w:hyperlink>
            <w:r w:rsidR="007629D1">
              <w:t xml:space="preserve"> </w:t>
            </w:r>
          </w:p>
        </w:tc>
      </w:tr>
      <w:tr w:rsidR="00152993" w14:paraId="362E3D30" w14:textId="77777777">
        <w:trPr>
          <w:trHeight w:val="350"/>
        </w:trPr>
        <w:tc>
          <w:tcPr>
            <w:tcW w:w="2880" w:type="dxa"/>
            <w:gridSpan w:val="2"/>
            <w:shd w:val="clear" w:color="auto" w:fill="FFFFFF"/>
            <w:vAlign w:val="center"/>
          </w:tcPr>
          <w:p w14:paraId="7E71DF8B" w14:textId="77777777" w:rsidR="00152993" w:rsidRPr="00EC55B3" w:rsidRDefault="00152993" w:rsidP="00EC55B3">
            <w:pPr>
              <w:pStyle w:val="Header"/>
            </w:pPr>
            <w:r w:rsidRPr="00EC55B3">
              <w:t>Company</w:t>
            </w:r>
          </w:p>
        </w:tc>
        <w:tc>
          <w:tcPr>
            <w:tcW w:w="7560" w:type="dxa"/>
            <w:gridSpan w:val="2"/>
            <w:vAlign w:val="center"/>
          </w:tcPr>
          <w:p w14:paraId="7199D932" w14:textId="55C2AF93" w:rsidR="00152993" w:rsidRDefault="00837083">
            <w:pPr>
              <w:pStyle w:val="NormalArial"/>
            </w:pPr>
            <w:r>
              <w:t>Electric Reliability Council of Texas, Inc. (ERCOT)</w:t>
            </w:r>
          </w:p>
        </w:tc>
      </w:tr>
      <w:tr w:rsidR="00152993" w14:paraId="52B9FA4F" w14:textId="77777777">
        <w:trPr>
          <w:trHeight w:val="350"/>
        </w:trPr>
        <w:tc>
          <w:tcPr>
            <w:tcW w:w="2880" w:type="dxa"/>
            <w:gridSpan w:val="2"/>
            <w:tcBorders>
              <w:bottom w:val="single" w:sz="4" w:space="0" w:color="auto"/>
            </w:tcBorders>
            <w:shd w:val="clear" w:color="auto" w:fill="FFFFFF"/>
            <w:vAlign w:val="center"/>
          </w:tcPr>
          <w:p w14:paraId="26EE352D"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1B7AD7EA" w14:textId="6F811E2C" w:rsidR="00152993" w:rsidRDefault="004E65BA">
            <w:pPr>
              <w:pStyle w:val="NormalArial"/>
            </w:pPr>
            <w:r>
              <w:t>512-</w:t>
            </w:r>
            <w:r w:rsidR="00837083">
              <w:t>248-4153</w:t>
            </w:r>
            <w:r w:rsidR="009467F0">
              <w:t xml:space="preserve"> (Ping); 512-275-7435 (Matthew)</w:t>
            </w:r>
          </w:p>
        </w:tc>
      </w:tr>
      <w:tr w:rsidR="00152993" w14:paraId="4A53A19D" w14:textId="77777777">
        <w:trPr>
          <w:trHeight w:val="350"/>
        </w:trPr>
        <w:tc>
          <w:tcPr>
            <w:tcW w:w="2880" w:type="dxa"/>
            <w:gridSpan w:val="2"/>
            <w:shd w:val="clear" w:color="auto" w:fill="FFFFFF"/>
            <w:vAlign w:val="center"/>
          </w:tcPr>
          <w:p w14:paraId="43C47B6C"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63BFA617" w14:textId="191CC9AA" w:rsidR="00152993" w:rsidRDefault="00152993">
            <w:pPr>
              <w:pStyle w:val="NormalArial"/>
            </w:pPr>
          </w:p>
        </w:tc>
      </w:tr>
      <w:tr w:rsidR="00075A94" w14:paraId="4FFF52A6" w14:textId="77777777">
        <w:trPr>
          <w:trHeight w:val="350"/>
        </w:trPr>
        <w:tc>
          <w:tcPr>
            <w:tcW w:w="2880" w:type="dxa"/>
            <w:gridSpan w:val="2"/>
            <w:tcBorders>
              <w:bottom w:val="single" w:sz="4" w:space="0" w:color="auto"/>
            </w:tcBorders>
            <w:shd w:val="clear" w:color="auto" w:fill="FFFFFF"/>
            <w:vAlign w:val="center"/>
          </w:tcPr>
          <w:p w14:paraId="056BD509"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14D87B4F" w14:textId="30A30454" w:rsidR="00075A94" w:rsidRDefault="00837083">
            <w:pPr>
              <w:pStyle w:val="NormalArial"/>
            </w:pPr>
            <w:r>
              <w:t>N</w:t>
            </w:r>
            <w:r w:rsidR="007629D1">
              <w:t>ot Applicable</w:t>
            </w:r>
          </w:p>
        </w:tc>
      </w:tr>
    </w:tbl>
    <w:p w14:paraId="11864D0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617120E5" w14:textId="77777777" w:rsidTr="00B5080A">
        <w:trPr>
          <w:trHeight w:val="422"/>
          <w:jc w:val="center"/>
        </w:trPr>
        <w:tc>
          <w:tcPr>
            <w:tcW w:w="10440" w:type="dxa"/>
            <w:vAlign w:val="center"/>
          </w:tcPr>
          <w:p w14:paraId="6846066B" w14:textId="77777777" w:rsidR="00075A94" w:rsidRPr="00075A94" w:rsidRDefault="00075A94" w:rsidP="00B5080A">
            <w:pPr>
              <w:pStyle w:val="Header"/>
              <w:jc w:val="center"/>
            </w:pPr>
            <w:r w:rsidRPr="00075A94">
              <w:t>Comments</w:t>
            </w:r>
          </w:p>
        </w:tc>
      </w:tr>
    </w:tbl>
    <w:p w14:paraId="4C07CBDB" w14:textId="77777777" w:rsidR="00152993" w:rsidRDefault="00152993">
      <w:pPr>
        <w:pStyle w:val="NormalArial"/>
      </w:pPr>
    </w:p>
    <w:p w14:paraId="39120A50" w14:textId="0EB915BB" w:rsidR="00FA629D" w:rsidRDefault="00FA629D" w:rsidP="00C6121C">
      <w:pPr>
        <w:pStyle w:val="NormalArial"/>
        <w:rPr>
          <w:rFonts w:cs="Arial"/>
          <w:color w:val="242424"/>
          <w:shd w:val="clear" w:color="auto" w:fill="FFFFFF"/>
        </w:rPr>
      </w:pPr>
      <w:r>
        <w:rPr>
          <w:rFonts w:cs="Arial"/>
          <w:color w:val="242424"/>
          <w:shd w:val="clear" w:color="auto" w:fill="FFFFFF"/>
        </w:rPr>
        <w:t>ERCOT</w:t>
      </w:r>
      <w:r w:rsidRPr="00F0095A">
        <w:rPr>
          <w:rFonts w:cs="Arial"/>
          <w:color w:val="242424"/>
          <w:shd w:val="clear" w:color="auto" w:fill="FFFFFF"/>
        </w:rPr>
        <w:t xml:space="preserve"> provide</w:t>
      </w:r>
      <w:r>
        <w:rPr>
          <w:rFonts w:cs="Arial"/>
          <w:color w:val="242424"/>
          <w:shd w:val="clear" w:color="auto" w:fill="FFFFFF"/>
        </w:rPr>
        <w:t>s these</w:t>
      </w:r>
      <w:r w:rsidRPr="00F0095A">
        <w:rPr>
          <w:rFonts w:cs="Arial"/>
          <w:color w:val="242424"/>
          <w:shd w:val="clear" w:color="auto" w:fill="FFFFFF"/>
        </w:rPr>
        <w:t xml:space="preserve"> comments </w:t>
      </w:r>
      <w:r>
        <w:rPr>
          <w:rFonts w:cs="Arial"/>
          <w:color w:val="242424"/>
          <w:shd w:val="clear" w:color="auto" w:fill="FFFFFF"/>
        </w:rPr>
        <w:t>to</w:t>
      </w:r>
      <w:r w:rsidRPr="00F0095A">
        <w:rPr>
          <w:rFonts w:cs="Arial"/>
          <w:color w:val="242424"/>
          <w:shd w:val="clear" w:color="auto" w:fill="FFFFFF"/>
        </w:rPr>
        <w:t xml:space="preserve"> </w:t>
      </w:r>
      <w:r>
        <w:rPr>
          <w:rFonts w:cs="Arial"/>
          <w:color w:val="242424"/>
          <w:shd w:val="clear" w:color="auto" w:fill="FFFFFF"/>
        </w:rPr>
        <w:t>Nodal Protocol Revision Request (</w:t>
      </w:r>
      <w:r w:rsidRPr="00F0095A">
        <w:rPr>
          <w:rFonts w:cs="Arial"/>
          <w:color w:val="242424"/>
          <w:shd w:val="clear" w:color="auto" w:fill="FFFFFF"/>
        </w:rPr>
        <w:t>NPRR</w:t>
      </w:r>
      <w:r>
        <w:rPr>
          <w:rFonts w:cs="Arial"/>
          <w:color w:val="242424"/>
          <w:shd w:val="clear" w:color="auto" w:fill="FFFFFF"/>
        </w:rPr>
        <w:t xml:space="preserve">) </w:t>
      </w:r>
      <w:r w:rsidRPr="00F0095A">
        <w:rPr>
          <w:rFonts w:cs="Arial"/>
          <w:color w:val="242424"/>
          <w:shd w:val="clear" w:color="auto" w:fill="FFFFFF"/>
        </w:rPr>
        <w:t>12</w:t>
      </w:r>
      <w:r>
        <w:rPr>
          <w:rFonts w:cs="Arial"/>
          <w:color w:val="242424"/>
          <w:shd w:val="clear" w:color="auto" w:fill="FFFFFF"/>
        </w:rPr>
        <w:t xml:space="preserve">86 in response to the </w:t>
      </w:r>
      <w:r w:rsidR="00D761AC">
        <w:rPr>
          <w:rFonts w:cs="Arial"/>
          <w:color w:val="242424"/>
          <w:shd w:val="clear" w:color="auto" w:fill="FFFFFF"/>
        </w:rPr>
        <w:t xml:space="preserve">7/1/25 Joint Commenters </w:t>
      </w:r>
      <w:r>
        <w:rPr>
          <w:rFonts w:cs="Arial"/>
          <w:color w:val="242424"/>
          <w:shd w:val="clear" w:color="auto" w:fill="FFFFFF"/>
        </w:rPr>
        <w:t>comments</w:t>
      </w:r>
      <w:r w:rsidR="009D5B83">
        <w:rPr>
          <w:rFonts w:cs="Arial"/>
          <w:color w:val="242424"/>
          <w:shd w:val="clear" w:color="auto" w:fill="FFFFFF"/>
        </w:rPr>
        <w:t>,</w:t>
      </w:r>
      <w:r w:rsidR="00580C6B">
        <w:rPr>
          <w:rFonts w:cs="Arial"/>
          <w:color w:val="242424"/>
          <w:shd w:val="clear" w:color="auto" w:fill="FFFFFF"/>
        </w:rPr>
        <w:t xml:space="preserve"> and </w:t>
      </w:r>
      <w:r w:rsidR="00D761AC">
        <w:rPr>
          <w:rFonts w:cs="Arial"/>
          <w:color w:val="242424"/>
          <w:shd w:val="clear" w:color="auto" w:fill="FFFFFF"/>
        </w:rPr>
        <w:t xml:space="preserve">stakeholder </w:t>
      </w:r>
      <w:r w:rsidR="00164921">
        <w:rPr>
          <w:rFonts w:cs="Arial"/>
          <w:color w:val="242424"/>
          <w:shd w:val="clear" w:color="auto" w:fill="FFFFFF"/>
        </w:rPr>
        <w:t>feedback</w:t>
      </w:r>
      <w:r w:rsidR="00580C6B">
        <w:rPr>
          <w:rFonts w:cs="Arial"/>
          <w:color w:val="242424"/>
          <w:shd w:val="clear" w:color="auto" w:fill="FFFFFF"/>
        </w:rPr>
        <w:t xml:space="preserve"> </w:t>
      </w:r>
      <w:r w:rsidR="00164921">
        <w:rPr>
          <w:rFonts w:cs="Arial"/>
          <w:color w:val="242424"/>
          <w:shd w:val="clear" w:color="auto" w:fill="FFFFFF"/>
        </w:rPr>
        <w:t xml:space="preserve">from </w:t>
      </w:r>
      <w:r w:rsidR="00580C6B">
        <w:rPr>
          <w:rFonts w:cs="Arial"/>
          <w:color w:val="242424"/>
          <w:shd w:val="clear" w:color="auto" w:fill="FFFFFF"/>
        </w:rPr>
        <w:t xml:space="preserve">the </w:t>
      </w:r>
      <w:r w:rsidR="00D761AC">
        <w:rPr>
          <w:rFonts w:cs="Arial"/>
          <w:color w:val="242424"/>
          <w:shd w:val="clear" w:color="auto" w:fill="FFFFFF"/>
        </w:rPr>
        <w:t xml:space="preserve">July 29, 2025 </w:t>
      </w:r>
      <w:r w:rsidR="00580C6B">
        <w:rPr>
          <w:rFonts w:cs="Arial"/>
          <w:color w:val="242424"/>
          <w:shd w:val="clear" w:color="auto" w:fill="FFFFFF"/>
        </w:rPr>
        <w:t>Planning Working Group (PLWG) meeting</w:t>
      </w:r>
      <w:r>
        <w:rPr>
          <w:rFonts w:cs="Arial"/>
          <w:color w:val="242424"/>
          <w:shd w:val="clear" w:color="auto" w:fill="FFFFFF"/>
        </w:rPr>
        <w:t xml:space="preserve">. </w:t>
      </w:r>
    </w:p>
    <w:p w14:paraId="76C5D528" w14:textId="77777777" w:rsidR="00EA1C26" w:rsidRDefault="00EA1C26" w:rsidP="00C6121C">
      <w:pPr>
        <w:pStyle w:val="NormalArial"/>
      </w:pPr>
    </w:p>
    <w:p w14:paraId="1380D53D" w14:textId="0BD32B3A" w:rsidR="00BC02D1" w:rsidRDefault="00164921" w:rsidP="00580C6B">
      <w:pPr>
        <w:pStyle w:val="NormalArial"/>
      </w:pPr>
      <w:r>
        <w:t>In regard to the Joint Commenters’ comments, t</w:t>
      </w:r>
      <w:r w:rsidR="00105EE4">
        <w:t>hough</w:t>
      </w:r>
      <w:r w:rsidR="00580C6B">
        <w:t xml:space="preserve"> both NPRR1286 and the language from t</w:t>
      </w:r>
      <w:r w:rsidR="00EA1C26">
        <w:t xml:space="preserve">he </w:t>
      </w:r>
      <w:r w:rsidR="00A361D2">
        <w:t xml:space="preserve">Joint Commenters </w:t>
      </w:r>
      <w:r w:rsidR="00580C6B">
        <w:t xml:space="preserve">are proposing changes to </w:t>
      </w:r>
      <w:r w:rsidR="00D761AC">
        <w:t>Section 3.11.2</w:t>
      </w:r>
      <w:r w:rsidR="00580C6B">
        <w:t xml:space="preserve">, </w:t>
      </w:r>
      <w:r w:rsidR="00147184">
        <w:t xml:space="preserve">Planning Criteria, </w:t>
      </w:r>
      <w:r w:rsidR="00580C6B">
        <w:t>their scope</w:t>
      </w:r>
      <w:r w:rsidR="0018090C">
        <w:t>s</w:t>
      </w:r>
      <w:r w:rsidR="00580C6B">
        <w:t xml:space="preserve"> are different. </w:t>
      </w:r>
      <w:r w:rsidR="00747683">
        <w:t xml:space="preserve"> </w:t>
      </w:r>
      <w:r w:rsidR="00580C6B">
        <w:t>NPRR128</w:t>
      </w:r>
      <w:r w:rsidR="0018090C">
        <w:t>6</w:t>
      </w:r>
      <w:r w:rsidR="00580C6B">
        <w:t xml:space="preserve"> is intended to address a very specific </w:t>
      </w:r>
      <w:r>
        <w:t xml:space="preserve">resiliency-related </w:t>
      </w:r>
      <w:r w:rsidR="00580C6B">
        <w:t>requirement from</w:t>
      </w:r>
      <w:r w:rsidR="00747683">
        <w:t xml:space="preserve"> </w:t>
      </w:r>
      <w:r w:rsidRPr="002807C4">
        <w:t>16 Texas Administrative Code (TAC) § 25.101</w:t>
      </w:r>
      <w:r w:rsidR="00580C6B" w:rsidRPr="00BE26FC">
        <w:rPr>
          <w:iCs/>
          <w:kern w:val="24"/>
        </w:rPr>
        <w:t>(b)(3)(A)(iii)</w:t>
      </w:r>
      <w:r w:rsidR="00580C6B">
        <w:rPr>
          <w:iCs/>
          <w:kern w:val="24"/>
        </w:rPr>
        <w:t xml:space="preserve"> while the </w:t>
      </w:r>
      <w:r>
        <w:rPr>
          <w:iCs/>
          <w:kern w:val="24"/>
        </w:rPr>
        <w:t>J</w:t>
      </w:r>
      <w:r w:rsidR="00580C6B">
        <w:rPr>
          <w:iCs/>
          <w:kern w:val="24"/>
        </w:rPr>
        <w:t xml:space="preserve">oint </w:t>
      </w:r>
      <w:r>
        <w:rPr>
          <w:iCs/>
          <w:kern w:val="24"/>
        </w:rPr>
        <w:t>C</w:t>
      </w:r>
      <w:r w:rsidR="00580C6B">
        <w:rPr>
          <w:iCs/>
          <w:kern w:val="24"/>
        </w:rPr>
        <w:t xml:space="preserve">ommenters’ comments are </w:t>
      </w:r>
      <w:r w:rsidR="00580C6B">
        <w:t>address</w:t>
      </w:r>
      <w:r w:rsidR="005141DE">
        <w:t>ing</w:t>
      </w:r>
      <w:r w:rsidR="00580C6B">
        <w:t xml:space="preserve"> the exit of Generic Transmission Constraints (GTCs). </w:t>
      </w:r>
      <w:r w:rsidR="00747683">
        <w:t xml:space="preserve"> </w:t>
      </w:r>
      <w:r w:rsidR="00580C6B">
        <w:t xml:space="preserve">Given the scope differences, ERCOT recommends </w:t>
      </w:r>
      <w:r>
        <w:t xml:space="preserve">that </w:t>
      </w:r>
      <w:r w:rsidR="00580C6B">
        <w:t xml:space="preserve">the concept </w:t>
      </w:r>
      <w:r>
        <w:t>raised by</w:t>
      </w:r>
      <w:r w:rsidR="00580C6B">
        <w:t xml:space="preserve"> the </w:t>
      </w:r>
      <w:r>
        <w:t>J</w:t>
      </w:r>
      <w:r w:rsidR="00580C6B">
        <w:t xml:space="preserve">oint </w:t>
      </w:r>
      <w:r>
        <w:t>C</w:t>
      </w:r>
      <w:r w:rsidR="00580C6B">
        <w:t>omment</w:t>
      </w:r>
      <w:r w:rsidR="005141DE">
        <w:t>e</w:t>
      </w:r>
      <w:r w:rsidR="00580C6B">
        <w:t>rs be addressed in a separate NPRR</w:t>
      </w:r>
      <w:r>
        <w:t xml:space="preserve"> </w:t>
      </w:r>
      <w:r w:rsidR="00D761AC">
        <w:t>which</w:t>
      </w:r>
      <w:r>
        <w:t xml:space="preserve"> ERCOT understands Joint Commenters have </w:t>
      </w:r>
      <w:r w:rsidR="00D761AC">
        <w:t xml:space="preserve">recently done with the submission of </w:t>
      </w:r>
      <w:r>
        <w:t>NPRR1295</w:t>
      </w:r>
      <w:r w:rsidR="00747683">
        <w:t xml:space="preserve">, </w:t>
      </w:r>
      <w:r w:rsidR="00747683" w:rsidRPr="00747683">
        <w:t>GTC Exit Solutions</w:t>
      </w:r>
      <w:r w:rsidR="00747683">
        <w:t>,</w:t>
      </w:r>
      <w:r>
        <w:t xml:space="preserve"> and Planning Guide Revision Request (PGRR) 130</w:t>
      </w:r>
      <w:r w:rsidR="00747683">
        <w:t xml:space="preserve">, </w:t>
      </w:r>
      <w:r w:rsidR="00747683" w:rsidRPr="00747683">
        <w:t>Related to NPRR1295, GTC Exit Solutions</w:t>
      </w:r>
      <w:r>
        <w:t>.</w:t>
      </w:r>
    </w:p>
    <w:p w14:paraId="0B0B4BA7" w14:textId="77777777" w:rsidR="00033F24" w:rsidRDefault="00033F24" w:rsidP="00BC02D1">
      <w:pPr>
        <w:pStyle w:val="NormalArial"/>
      </w:pPr>
    </w:p>
    <w:p w14:paraId="33848D12" w14:textId="60AC3534" w:rsidR="00580C6B" w:rsidRDefault="00580C6B" w:rsidP="00BC02D1">
      <w:pPr>
        <w:pStyle w:val="NormalArial"/>
      </w:pPr>
      <w:r>
        <w:t>At the July 29</w:t>
      </w:r>
      <w:r w:rsidR="00747683">
        <w:t>, 2025</w:t>
      </w:r>
      <w:r>
        <w:t xml:space="preserve"> PLWG meeting, Oncor verbally </w:t>
      </w:r>
      <w:r w:rsidR="00D761AC">
        <w:t xml:space="preserve">posed </w:t>
      </w:r>
      <w:r>
        <w:t xml:space="preserve">the following two </w:t>
      </w:r>
      <w:r w:rsidR="00D761AC">
        <w:t>questions</w:t>
      </w:r>
      <w:r>
        <w:t>:</w:t>
      </w:r>
    </w:p>
    <w:p w14:paraId="04F071EE" w14:textId="1D6B1440" w:rsidR="00580C6B" w:rsidRDefault="00D761AC" w:rsidP="00580C6B">
      <w:pPr>
        <w:pStyle w:val="NormalArial"/>
        <w:numPr>
          <w:ilvl w:val="0"/>
          <w:numId w:val="16"/>
        </w:numPr>
      </w:pPr>
      <w:r>
        <w:t xml:space="preserve">Whether ERCOT, to </w:t>
      </w:r>
      <w:r w:rsidR="00865930">
        <w:t xml:space="preserve">increase efficiency, </w:t>
      </w:r>
      <w:r w:rsidR="00164921">
        <w:t>would consider endorsing</w:t>
      </w:r>
      <w:r w:rsidR="00085033">
        <w:t xml:space="preserve"> resiliency projects</w:t>
      </w:r>
      <w:r w:rsidR="00580C6B">
        <w:t xml:space="preserve"> </w:t>
      </w:r>
      <w:r w:rsidR="00A97882">
        <w:t xml:space="preserve">as part of the </w:t>
      </w:r>
      <w:r w:rsidR="00085033">
        <w:t>Grid Reliability and Resiliency Assessment (</w:t>
      </w:r>
      <w:r w:rsidR="00A97882">
        <w:t>GRRA</w:t>
      </w:r>
      <w:r w:rsidR="00085033">
        <w:t>)</w:t>
      </w:r>
      <w:r w:rsidR="00580C6B">
        <w:t xml:space="preserve"> </w:t>
      </w:r>
      <w:r w:rsidR="00776757">
        <w:t xml:space="preserve">process </w:t>
      </w:r>
      <w:r w:rsidR="00A97882">
        <w:t>in accordance with the multi-value criteria</w:t>
      </w:r>
      <w:r w:rsidR="00457F19">
        <w:t xml:space="preserve"> </w:t>
      </w:r>
      <w:r w:rsidR="00085033">
        <w:t xml:space="preserve">instead of </w:t>
      </w:r>
      <w:r w:rsidR="00865930">
        <w:t>requiring a Transmission Service Provider (TSP) to submit the project via the</w:t>
      </w:r>
      <w:r w:rsidR="00085033">
        <w:t xml:space="preserve"> Regional Planning Group (RPG) review </w:t>
      </w:r>
      <w:proofErr w:type="gramStart"/>
      <w:r w:rsidR="00085033">
        <w:t>process</w:t>
      </w:r>
      <w:r>
        <w:t>?</w:t>
      </w:r>
      <w:r w:rsidR="00865930">
        <w:t>;</w:t>
      </w:r>
      <w:proofErr w:type="gramEnd"/>
      <w:r w:rsidR="00865930">
        <w:t xml:space="preserve"> and</w:t>
      </w:r>
    </w:p>
    <w:p w14:paraId="799BBFB2" w14:textId="5B206991" w:rsidR="00933B50" w:rsidRDefault="00D761AC" w:rsidP="00580C6B">
      <w:pPr>
        <w:pStyle w:val="NormalArial"/>
        <w:numPr>
          <w:ilvl w:val="0"/>
          <w:numId w:val="16"/>
        </w:numPr>
      </w:pPr>
      <w:r>
        <w:t xml:space="preserve">Would ERCOT </w:t>
      </w:r>
      <w:r w:rsidR="00580C6B">
        <w:t>relax the proposed voltage threshold</w:t>
      </w:r>
      <w:r w:rsidR="0009502D">
        <w:t xml:space="preserve"> </w:t>
      </w:r>
      <w:r w:rsidR="00865930">
        <w:t xml:space="preserve">criterion </w:t>
      </w:r>
      <w:r w:rsidR="0009502D">
        <w:t xml:space="preserve">for </w:t>
      </w:r>
      <w:r w:rsidR="00865930">
        <w:t xml:space="preserve">the </w:t>
      </w:r>
      <w:r w:rsidR="0009502D">
        <w:t>low voltage limit</w:t>
      </w:r>
      <w:r w:rsidR="00580C6B">
        <w:t xml:space="preserve"> from 0.01 per unit to 0.05 per unit</w:t>
      </w:r>
      <w:r>
        <w:t xml:space="preserve">?   </w:t>
      </w:r>
    </w:p>
    <w:p w14:paraId="55E67A70" w14:textId="77777777" w:rsidR="009B1C60" w:rsidRDefault="009B1C60" w:rsidP="00BC02D1">
      <w:pPr>
        <w:pStyle w:val="NormalArial"/>
      </w:pPr>
    </w:p>
    <w:p w14:paraId="463A56AB" w14:textId="2C8B4133" w:rsidR="00457F19" w:rsidRPr="00457F19" w:rsidRDefault="00865930" w:rsidP="00457F19">
      <w:pPr>
        <w:pStyle w:val="NormalArial"/>
      </w:pPr>
      <w:r>
        <w:t>In regard to</w:t>
      </w:r>
      <w:r w:rsidR="00457F19">
        <w:t xml:space="preserve"> Oncor</w:t>
      </w:r>
      <w:r>
        <w:t>’s first</w:t>
      </w:r>
      <w:r w:rsidR="00457F19">
        <w:t xml:space="preserve"> comment, ERCOT believe</w:t>
      </w:r>
      <w:r>
        <w:t>s</w:t>
      </w:r>
      <w:r w:rsidR="00457F19">
        <w:t xml:space="preserve"> that </w:t>
      </w:r>
      <w:r w:rsidR="00457F19" w:rsidRPr="00457F19">
        <w:t>it would be inappropriate for ERCOT to endorse a resiliency project as part of the GRRA</w:t>
      </w:r>
      <w:r>
        <w:t xml:space="preserve"> for the following reasons</w:t>
      </w:r>
      <w:r w:rsidR="00457F19" w:rsidRPr="00457F19">
        <w:t>:</w:t>
      </w:r>
    </w:p>
    <w:p w14:paraId="471BC78C" w14:textId="49308E17" w:rsidR="00457F19" w:rsidRPr="00457F19" w:rsidRDefault="00457F19" w:rsidP="00457F19">
      <w:pPr>
        <w:pStyle w:val="NormalArial"/>
        <w:numPr>
          <w:ilvl w:val="0"/>
          <w:numId w:val="17"/>
        </w:numPr>
      </w:pPr>
      <w:r w:rsidRPr="00457F19">
        <w:lastRenderedPageBreak/>
        <w:t xml:space="preserve">The </w:t>
      </w:r>
      <w:r w:rsidR="00865930">
        <w:t xml:space="preserve">biennial </w:t>
      </w:r>
      <w:r w:rsidRPr="00457F19">
        <w:t xml:space="preserve">GRRA is required by </w:t>
      </w:r>
      <w:r w:rsidR="00865930">
        <w:t>the Public Utility Commission of Texas’ (</w:t>
      </w:r>
      <w:r w:rsidRPr="00457F19">
        <w:t>PUC</w:t>
      </w:r>
      <w:r w:rsidR="00337949">
        <w:t>T’s</w:t>
      </w:r>
      <w:r w:rsidR="00865930">
        <w:t>)</w:t>
      </w:r>
      <w:r w:rsidRPr="00457F19">
        <w:t xml:space="preserve"> </w:t>
      </w:r>
      <w:r w:rsidR="00337949">
        <w:t>R</w:t>
      </w:r>
      <w:r w:rsidR="00337949" w:rsidRPr="00457F19">
        <w:t>ule</w:t>
      </w:r>
      <w:r w:rsidRPr="00457F19">
        <w:t xml:space="preserve"> 16 </w:t>
      </w:r>
      <w:r w:rsidR="00105EE4">
        <w:t>TAC</w:t>
      </w:r>
      <w:r w:rsidRPr="00457F19">
        <w:t xml:space="preserve"> § 25.101(b)(3)(E) and is focused on identifying areas of the state with reliability or resiliency issues and recommending transmission projects that may increase the grid’s reliability or resiliency in extreme weather scenarios.  But a different PUC</w:t>
      </w:r>
      <w:r w:rsidR="00337949">
        <w:t>T</w:t>
      </w:r>
      <w:r w:rsidRPr="00457F19">
        <w:t xml:space="preserve"> </w:t>
      </w:r>
      <w:r w:rsidR="00337949">
        <w:t>R</w:t>
      </w:r>
      <w:r w:rsidR="00337949" w:rsidRPr="00457F19">
        <w:t>ule</w:t>
      </w:r>
      <w:r w:rsidRPr="00457F19">
        <w:t>, 16 TAC § 25.101(b)(3)(A)(iii), establishes how the PUC</w:t>
      </w:r>
      <w:r w:rsidR="00337949">
        <w:t>T</w:t>
      </w:r>
      <w:r w:rsidRPr="00457F19">
        <w:t xml:space="preserve"> will approve resiliency</w:t>
      </w:r>
      <w:r w:rsidR="00865930">
        <w:t>-related transmission</w:t>
      </w:r>
      <w:r w:rsidRPr="00457F19">
        <w:t xml:space="preserve"> projects and makes clear that</w:t>
      </w:r>
      <w:r w:rsidR="00865930">
        <w:t>,</w:t>
      </w:r>
      <w:r w:rsidRPr="00457F19">
        <w:t xml:space="preserve"> </w:t>
      </w:r>
      <w:r w:rsidR="00865930">
        <w:t xml:space="preserve">as </w:t>
      </w:r>
      <w:r w:rsidRPr="00457F19">
        <w:t>a plus factor</w:t>
      </w:r>
      <w:r w:rsidR="00865930">
        <w:t>,</w:t>
      </w:r>
      <w:r w:rsidRPr="00457F19">
        <w:t xml:space="preserve"> </w:t>
      </w:r>
      <w:r w:rsidR="00865930">
        <w:t>resiliency-related</w:t>
      </w:r>
      <w:r w:rsidRPr="00457F19">
        <w:t xml:space="preserve"> transmission projects must still be </w:t>
      </w:r>
      <w:r w:rsidR="00865930">
        <w:t xml:space="preserve">submitted as </w:t>
      </w:r>
      <w:r w:rsidRPr="00457F19">
        <w:t>either reliability or economic projects</w:t>
      </w:r>
      <w:r w:rsidR="00865930">
        <w:t>.</w:t>
      </w:r>
      <w:r w:rsidRPr="00457F19">
        <w:t xml:space="preserve"> </w:t>
      </w:r>
      <w:r w:rsidR="003553D4">
        <w:t xml:space="preserve"> Because of these distinct rules, </w:t>
      </w:r>
      <w:r w:rsidRPr="00457F19">
        <w:t xml:space="preserve">this means </w:t>
      </w:r>
      <w:r w:rsidR="00865930">
        <w:t xml:space="preserve">that </w:t>
      </w:r>
      <w:r w:rsidRPr="00457F19">
        <w:t xml:space="preserve">the GRRA is only focused on identifying projects </w:t>
      </w:r>
      <w:r w:rsidR="00865930">
        <w:t>to address</w:t>
      </w:r>
      <w:r w:rsidRPr="00457F19">
        <w:t xml:space="preserve"> resiliency issues but the way any project is actually approved to address a resiliency issue is if it is submitted as an economic or reliability project.  ERCOT could not endorse a transmission project as part of the GRRA because the GRRA does not consider whether a project </w:t>
      </w:r>
      <w:r w:rsidR="003553D4">
        <w:t xml:space="preserve">that addresses a resiliency issue </w:t>
      </w:r>
      <w:r w:rsidRPr="00457F19">
        <w:t>is an economic or reliability project.</w:t>
      </w:r>
    </w:p>
    <w:p w14:paraId="4928A448" w14:textId="1AFBAA39" w:rsidR="00457F19" w:rsidRDefault="003553D4" w:rsidP="00457F19">
      <w:pPr>
        <w:pStyle w:val="NormalArial"/>
        <w:numPr>
          <w:ilvl w:val="0"/>
          <w:numId w:val="17"/>
        </w:numPr>
      </w:pPr>
      <w:r>
        <w:t>A</w:t>
      </w:r>
      <w:r w:rsidR="00457F19" w:rsidRPr="00457F19">
        <w:t>lthough a transmission project identified in the GRRA could be one way to resolve an identified resiliency issue, nothing prevents a different TSP from bringing a different transmission project to address the same resiliency issue</w:t>
      </w:r>
      <w:r>
        <w:t xml:space="preserve"> or the identified TSP from bringing a different project to address that issue</w:t>
      </w:r>
      <w:r w:rsidR="00457F19" w:rsidRPr="00457F19">
        <w:t xml:space="preserve">.  If there is no endorsement in the GRRA, this </w:t>
      </w:r>
      <w:r>
        <w:t>maintains</w:t>
      </w:r>
      <w:r w:rsidR="00457F19" w:rsidRPr="00457F19">
        <w:t xml:space="preserve"> flexibility for TSPs to consider the resiliency issues identified in the GRRA and then propose projects to resolve those issues, even if the project itself is not included in the GRRA.</w:t>
      </w:r>
    </w:p>
    <w:p w14:paraId="5C9C4228" w14:textId="483DA6F4" w:rsidR="00F047CA" w:rsidRDefault="00457F19" w:rsidP="00F047CA">
      <w:pPr>
        <w:pStyle w:val="NormalArial"/>
        <w:numPr>
          <w:ilvl w:val="0"/>
          <w:numId w:val="17"/>
        </w:numPr>
      </w:pPr>
      <w:r>
        <w:t xml:space="preserve">The GRRA only contains </w:t>
      </w:r>
      <w:r w:rsidR="00760459">
        <w:t xml:space="preserve">a </w:t>
      </w:r>
      <w:r>
        <w:t>steady-state analysis</w:t>
      </w:r>
      <w:r w:rsidR="00F047CA">
        <w:t>.</w:t>
      </w:r>
      <w:r>
        <w:t xml:space="preserve"> </w:t>
      </w:r>
      <w:r w:rsidR="00A86C20">
        <w:t xml:space="preserve"> </w:t>
      </w:r>
      <w:r w:rsidR="00F047CA">
        <w:t>The dynamic analysis and short</w:t>
      </w:r>
      <w:r w:rsidR="003553D4">
        <w:t>-</w:t>
      </w:r>
      <w:r w:rsidR="00F047CA">
        <w:t xml:space="preserve">circuit analysis required by </w:t>
      </w:r>
      <w:r w:rsidR="003553D4">
        <w:t>North American Electric Reliability Corporation (</w:t>
      </w:r>
      <w:r w:rsidR="00F047CA">
        <w:t>NERC</w:t>
      </w:r>
      <w:r w:rsidR="003553D4">
        <w:t>)</w:t>
      </w:r>
      <w:r w:rsidR="00F047CA">
        <w:t xml:space="preserve"> Reliability Standard FAC-002-4</w:t>
      </w:r>
      <w:r w:rsidR="00C94EE3">
        <w:t xml:space="preserve">, </w:t>
      </w:r>
      <w:r w:rsidR="00C94EE3" w:rsidRPr="00C94EE3">
        <w:t>Facility Interconnection Studies</w:t>
      </w:r>
      <w:r w:rsidR="00C94EE3">
        <w:t>,</w:t>
      </w:r>
      <w:r w:rsidR="00F047CA">
        <w:t xml:space="preserve"> for new transmission interconnection</w:t>
      </w:r>
      <w:r w:rsidR="003553D4">
        <w:t>s</w:t>
      </w:r>
      <w:r w:rsidR="00F047CA">
        <w:t xml:space="preserve"> and existing interconnection</w:t>
      </w:r>
      <w:r w:rsidR="005B0B6C">
        <w:t>s</w:t>
      </w:r>
      <w:r w:rsidR="00F047CA">
        <w:t xml:space="preserve"> of transmission seeking to make a qualified change are </w:t>
      </w:r>
      <w:r w:rsidR="00085033">
        <w:t>typically</w:t>
      </w:r>
      <w:r w:rsidR="00F047CA">
        <w:t xml:space="preserve"> met through TSP RPG submissions.</w:t>
      </w:r>
      <w:r w:rsidR="00085033">
        <w:t xml:space="preserve"> </w:t>
      </w:r>
      <w:r w:rsidR="00A86C20">
        <w:t xml:space="preserve"> </w:t>
      </w:r>
      <w:r w:rsidR="002A5493">
        <w:t xml:space="preserve">Consequently, bypassing </w:t>
      </w:r>
      <w:r w:rsidR="00085033">
        <w:t xml:space="preserve">the RPG process </w:t>
      </w:r>
      <w:r w:rsidR="003553D4">
        <w:t>through an upfront project endorsement by ERCOT as part of the GRRA</w:t>
      </w:r>
      <w:r w:rsidR="008D762D">
        <w:t xml:space="preserve"> could </w:t>
      </w:r>
      <w:r w:rsidR="00C800BC">
        <w:t xml:space="preserve">increase the risk of </w:t>
      </w:r>
      <w:r w:rsidR="00673683">
        <w:t>failing to perform</w:t>
      </w:r>
      <w:r w:rsidR="00C86878">
        <w:t xml:space="preserve"> </w:t>
      </w:r>
      <w:proofErr w:type="gramStart"/>
      <w:r w:rsidR="00C86878">
        <w:t>a required</w:t>
      </w:r>
      <w:proofErr w:type="gramEnd"/>
      <w:r w:rsidR="00C800BC">
        <w:t xml:space="preserve"> study</w:t>
      </w:r>
      <w:r w:rsidR="00EA718D">
        <w:t xml:space="preserve">. </w:t>
      </w:r>
    </w:p>
    <w:p w14:paraId="7AE38E3B" w14:textId="77777777" w:rsidR="00F047CA" w:rsidRDefault="00F047CA" w:rsidP="00F047CA">
      <w:pPr>
        <w:pStyle w:val="NormalArial"/>
        <w:ind w:left="720"/>
      </w:pPr>
    </w:p>
    <w:p w14:paraId="374017E2" w14:textId="366978F8" w:rsidR="00E3732E" w:rsidRDefault="003553D4" w:rsidP="00F047CA">
      <w:pPr>
        <w:pStyle w:val="NormalArial"/>
      </w:pPr>
      <w:r>
        <w:t>In regard to</w:t>
      </w:r>
      <w:r w:rsidR="00F047CA">
        <w:t xml:space="preserve"> Oncor</w:t>
      </w:r>
      <w:r>
        <w:t>’s second</w:t>
      </w:r>
      <w:r w:rsidR="00F047CA">
        <w:t xml:space="preserve"> comment, ERCOT does not have concerns </w:t>
      </w:r>
      <w:r>
        <w:t>with</w:t>
      </w:r>
      <w:r w:rsidR="00F047CA">
        <w:t xml:space="preserve"> relax</w:t>
      </w:r>
      <w:r>
        <w:t>ing</w:t>
      </w:r>
      <w:r w:rsidR="00F047CA">
        <w:t xml:space="preserve"> the voltage threshold </w:t>
      </w:r>
      <w:r>
        <w:t xml:space="preserve">criterion </w:t>
      </w:r>
      <w:r w:rsidR="00F047CA">
        <w:t>for the low voltage limit from 0.01 to 0.05 per unit</w:t>
      </w:r>
      <w:r>
        <w:t>.</w:t>
      </w:r>
      <w:r w:rsidR="00F047CA">
        <w:t xml:space="preserve"> </w:t>
      </w:r>
      <w:r w:rsidR="00A86C20">
        <w:t xml:space="preserve"> </w:t>
      </w:r>
      <w:r>
        <w:t>L</w:t>
      </w:r>
      <w:r w:rsidR="0009502D">
        <w:t xml:space="preserve">anguage </w:t>
      </w:r>
      <w:r>
        <w:t xml:space="preserve">to incorporate this revision to the criterion is included </w:t>
      </w:r>
      <w:r w:rsidR="0009502D">
        <w:t>in this set of comments</w:t>
      </w:r>
      <w:r w:rsidR="00F047CA">
        <w:t xml:space="preserve">. </w:t>
      </w:r>
    </w:p>
    <w:p w14:paraId="4C342312" w14:textId="37332D95" w:rsidR="009F5A2D" w:rsidRDefault="009F5A2D" w:rsidP="0064113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F5A2D" w14:paraId="27739962" w14:textId="77777777" w:rsidTr="00275BE7">
        <w:trPr>
          <w:trHeight w:val="350"/>
        </w:trPr>
        <w:tc>
          <w:tcPr>
            <w:tcW w:w="10440" w:type="dxa"/>
            <w:tcBorders>
              <w:bottom w:val="single" w:sz="4" w:space="0" w:color="auto"/>
            </w:tcBorders>
            <w:shd w:val="clear" w:color="auto" w:fill="FFFFFF"/>
            <w:vAlign w:val="center"/>
          </w:tcPr>
          <w:p w14:paraId="20BDABC6" w14:textId="77777777" w:rsidR="009F5A2D" w:rsidRDefault="009F5A2D" w:rsidP="00275BE7">
            <w:pPr>
              <w:pStyle w:val="Header"/>
              <w:jc w:val="center"/>
            </w:pPr>
            <w:r>
              <w:t>Revised Cover Page Language</w:t>
            </w:r>
          </w:p>
        </w:tc>
      </w:tr>
    </w:tbl>
    <w:p w14:paraId="18CFFEE6" w14:textId="77777777" w:rsidR="009F5A2D" w:rsidRDefault="009F5A2D" w:rsidP="009F5A2D">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F5A2D" w14:paraId="0938BCA2" w14:textId="77777777" w:rsidTr="00275BE7">
        <w:trPr>
          <w:trHeight w:val="350"/>
        </w:trPr>
        <w:tc>
          <w:tcPr>
            <w:tcW w:w="10440" w:type="dxa"/>
            <w:tcBorders>
              <w:bottom w:val="single" w:sz="4" w:space="0" w:color="auto"/>
            </w:tcBorders>
            <w:shd w:val="clear" w:color="auto" w:fill="FFFFFF"/>
            <w:vAlign w:val="center"/>
          </w:tcPr>
          <w:p w14:paraId="7E727D2A" w14:textId="77777777" w:rsidR="009F5A2D" w:rsidRDefault="009F5A2D" w:rsidP="00275BE7">
            <w:pPr>
              <w:pStyle w:val="Header"/>
              <w:jc w:val="center"/>
            </w:pPr>
            <w:r>
              <w:t>Revised Proposed Protocol Language</w:t>
            </w:r>
          </w:p>
        </w:tc>
      </w:tr>
    </w:tbl>
    <w:p w14:paraId="5EC0F1BC" w14:textId="77777777" w:rsidR="00580C6B" w:rsidRDefault="00580C6B" w:rsidP="00580C6B">
      <w:pPr>
        <w:pStyle w:val="H3"/>
      </w:pPr>
      <w:bookmarkStart w:id="0" w:name="_Toc114235793"/>
      <w:bookmarkStart w:id="1" w:name="_Toc144691966"/>
      <w:bookmarkStart w:id="2" w:name="_Toc204048576"/>
      <w:bookmarkStart w:id="3" w:name="_Toc400526178"/>
      <w:bookmarkStart w:id="4" w:name="_Toc405534496"/>
      <w:bookmarkStart w:id="5" w:name="_Toc406570509"/>
      <w:bookmarkStart w:id="6" w:name="_Toc410910661"/>
      <w:bookmarkStart w:id="7" w:name="_Toc411841089"/>
      <w:bookmarkStart w:id="8" w:name="_Toc422147051"/>
      <w:bookmarkStart w:id="9" w:name="_Toc433020647"/>
      <w:bookmarkStart w:id="10" w:name="_Toc437262088"/>
      <w:bookmarkStart w:id="11" w:name="_Toc478375265"/>
      <w:bookmarkStart w:id="12" w:name="_Toc189040228"/>
      <w:bookmarkStart w:id="13" w:name="_Hlk205980229"/>
      <w:r>
        <w:t>3.11.2</w:t>
      </w:r>
      <w:r>
        <w:tab/>
        <w:t>Planning Criteria</w:t>
      </w:r>
      <w:bookmarkEnd w:id="0"/>
      <w:bookmarkEnd w:id="1"/>
      <w:bookmarkEnd w:id="2"/>
      <w:bookmarkEnd w:id="3"/>
      <w:bookmarkEnd w:id="4"/>
      <w:bookmarkEnd w:id="5"/>
      <w:bookmarkEnd w:id="6"/>
      <w:bookmarkEnd w:id="7"/>
      <w:bookmarkEnd w:id="8"/>
      <w:bookmarkEnd w:id="9"/>
      <w:bookmarkEnd w:id="10"/>
      <w:bookmarkEnd w:id="11"/>
      <w:bookmarkEnd w:id="12"/>
    </w:p>
    <w:p w14:paraId="2B069769" w14:textId="77777777" w:rsidR="00580C6B" w:rsidRDefault="00580C6B" w:rsidP="00580C6B">
      <w:pPr>
        <w:pStyle w:val="BodyTextNumbered"/>
      </w:pPr>
      <w:r>
        <w:t>(1)</w:t>
      </w:r>
      <w:r>
        <w:tab/>
        <w:t>ERCOT and Transmission Service Providers (TSPs) shall evaluate the need for transmission system improvements and</w:t>
      </w:r>
      <w:del w:id="14" w:author="ERCOT" w:date="2025-04-14T11:56:00Z">
        <w:r w:rsidDel="00EC7204">
          <w:delText xml:space="preserve"> shall evaluate</w:delText>
        </w:r>
      </w:del>
      <w:r>
        <w:t xml:space="preserve"> the relative value of alternative improvements based on established </w:t>
      </w:r>
      <w:ins w:id="15" w:author="ERCOT" w:date="2025-03-24T14:50:00Z">
        <w:r>
          <w:t>reliability,</w:t>
        </w:r>
      </w:ins>
      <w:ins w:id="16" w:author="ERCOT" w:date="2025-04-14T11:57:00Z">
        <w:r>
          <w:t xml:space="preserve"> </w:t>
        </w:r>
      </w:ins>
      <w:del w:id="17" w:author="ERCOT" w:date="2025-03-24T14:50:00Z">
        <w:r w:rsidDel="000D0E40">
          <w:delText>technical</w:delText>
        </w:r>
      </w:del>
      <w:del w:id="18" w:author="ERCOT" w:date="2025-04-17T10:52:00Z">
        <w:r w:rsidDel="002E33CA">
          <w:delText xml:space="preserve"> </w:delText>
        </w:r>
      </w:del>
      <w:del w:id="19" w:author="ERCOT" w:date="2025-03-24T14:50:00Z">
        <w:r w:rsidDel="000D0E40">
          <w:delText xml:space="preserve">and </w:delText>
        </w:r>
      </w:del>
      <w:r>
        <w:t>economic</w:t>
      </w:r>
      <w:ins w:id="20" w:author="ERCOT" w:date="2025-03-24T14:50:00Z">
        <w:r>
          <w:t>, and multi-value</w:t>
        </w:r>
      </w:ins>
      <w:r>
        <w:t xml:space="preserve"> criteria. </w:t>
      </w:r>
    </w:p>
    <w:p w14:paraId="36EB5004" w14:textId="77777777" w:rsidR="00580C6B" w:rsidRDefault="00580C6B" w:rsidP="00580C6B">
      <w:pPr>
        <w:pStyle w:val="BodyTextNumbered"/>
      </w:pPr>
      <w:r>
        <w:lastRenderedPageBreak/>
        <w:t>(2)</w:t>
      </w:r>
      <w:r>
        <w:tab/>
        <w:t xml:space="preserve">The </w:t>
      </w:r>
      <w:del w:id="21" w:author="ERCOT" w:date="2025-03-24T14:50:00Z">
        <w:r w:rsidDel="000D0E40">
          <w:delText xml:space="preserve">technical </w:delText>
        </w:r>
      </w:del>
      <w:r>
        <w:t xml:space="preserve">reliability criteria are established by the Planning Guide, Operating Guides, and the North American Electric Reliability Corporation (NERC) Reliability Standards.  </w:t>
      </w:r>
      <w:del w:id="22" w:author="ERCOT" w:date="2025-03-24T14:51:00Z">
        <w:r w:rsidDel="000D0E40">
          <w:delText>ERCOT and TSPs shall strongly endeavor to meet these criteria, identify current and future violations thereof and initiate solutions necessary to ensure continual compliance.</w:delText>
        </w:r>
      </w:del>
    </w:p>
    <w:p w14:paraId="7C697E1E" w14:textId="77777777" w:rsidR="00580C6B" w:rsidRDefault="00580C6B" w:rsidP="00580C6B">
      <w:pPr>
        <w:pStyle w:val="BodyTextNumbered"/>
      </w:pPr>
      <w:r>
        <w:t>(3)</w:t>
      </w:r>
      <w:r>
        <w:tab/>
        <w:t xml:space="preserve">ERCOT shall attempt to meet these reliability criteria as economically as possible and shall actively study the need for economic projects to meet this goal.  </w:t>
      </w:r>
    </w:p>
    <w:p w14:paraId="76184ED7" w14:textId="77777777" w:rsidR="00580C6B" w:rsidRPr="00350910" w:rsidRDefault="00580C6B" w:rsidP="00580C6B">
      <w:pPr>
        <w:pStyle w:val="BodyTextNumbered"/>
      </w:pPr>
      <w:r>
        <w:t>(4)</w:t>
      </w:r>
      <w:r>
        <w:tab/>
      </w:r>
      <w:r w:rsidRPr="00440D9E">
        <w:t>For economic projects, the net economic benefit of a proposed project, or set of projects, will be assessed over the project’s life based on the net benefit that is reasonably expected to accrue from the project as demonstrated through the production cost savings test or the congestion cost savings test.</w:t>
      </w:r>
      <w:r>
        <w:t xml:space="preserve">  </w:t>
      </w:r>
      <w:r w:rsidRPr="00350910">
        <w:t xml:space="preserve">The current set of financial assumptions upon which the revenue requirement calculations </w:t>
      </w:r>
      <w:r>
        <w:t>for these tests are</w:t>
      </w:r>
      <w:r w:rsidRPr="00350910">
        <w:t xml:space="preserve"> based will be </w:t>
      </w:r>
      <w:r>
        <w:t xml:space="preserve">reviewed annually, updated as necessary by ERCOT, and </w:t>
      </w:r>
      <w:r w:rsidRPr="00350910">
        <w:t xml:space="preserve">posted on the </w:t>
      </w:r>
      <w:r>
        <w:t>ERCOT website</w:t>
      </w:r>
      <w:r w:rsidRPr="00350910">
        <w:t xml:space="preserve">.  The expected </w:t>
      </w:r>
      <w:r>
        <w:t>economic benefits</w:t>
      </w:r>
      <w:r w:rsidRPr="00350910">
        <w:t xml:space="preserve"> are based on chronological simulation</w:t>
      </w:r>
      <w:r>
        <w:t>s</w:t>
      </w:r>
      <w:r w:rsidRPr="00350910">
        <w:t xml:space="preserve"> of the security-constrained unit commitment and economic dispatch of the generators connected to the ERCOT Transmission Grid to serve the expected ERCOT System Load over the planning horizon</w:t>
      </w:r>
      <w:r>
        <w:t>, comparing simulations with and without the project</w:t>
      </w:r>
      <w:r w:rsidRPr="00350910">
        <w:t>.  Th</w:t>
      </w:r>
      <w:r>
        <w:t>ese</w:t>
      </w:r>
      <w:r w:rsidRPr="00350910">
        <w:t xml:space="preserve"> market simulation</w:t>
      </w:r>
      <w:r>
        <w:t>s</w:t>
      </w:r>
      <w:r w:rsidRPr="00350910">
        <w:t xml:space="preserve"> </w:t>
      </w:r>
      <w:r>
        <w:t>are</w:t>
      </w:r>
      <w:r w:rsidRPr="00350910">
        <w:t xml:space="preserve"> intended to provide a reasonable representation of how the ERCOT System is expected to </w:t>
      </w:r>
      <w:proofErr w:type="gramStart"/>
      <w:r w:rsidRPr="00350910">
        <w:t>be operated</w:t>
      </w:r>
      <w:proofErr w:type="gramEnd"/>
      <w:r w:rsidRPr="00350910">
        <w:t xml:space="preserve"> over the simulated time period.  From a practical standpoint, it is not feasible to perform th</w:t>
      </w:r>
      <w:r>
        <w:t>ese</w:t>
      </w:r>
      <w:r w:rsidRPr="00350910">
        <w:t xml:space="preserve"> simulation</w:t>
      </w:r>
      <w:r>
        <w:t>s</w:t>
      </w:r>
      <w:r w:rsidRPr="00350910">
        <w:t xml:space="preserve"> for the entire 30 to 40</w:t>
      </w:r>
      <w:r>
        <w:t xml:space="preserve"> </w:t>
      </w:r>
      <w:r w:rsidRPr="00350910">
        <w:t xml:space="preserve">year expected life of the project.  Therefore, the </w:t>
      </w:r>
      <w:r>
        <w:t>economic benefits</w:t>
      </w:r>
      <w:r w:rsidRPr="00350910">
        <w:t xml:space="preserve"> are projected over the period for which simulation</w:t>
      </w:r>
      <w:r>
        <w:t>s</w:t>
      </w:r>
      <w:r w:rsidRPr="00350910">
        <w:t xml:space="preserve"> </w:t>
      </w:r>
      <w:r>
        <w:t>are</w:t>
      </w:r>
      <w:r w:rsidRPr="00350910">
        <w:t xml:space="preserve"> feasible</w:t>
      </w:r>
      <w:r>
        <w:t>, which is the planning horizon established in Planning Guide Section 3.1.1.2, Regional Transmission Plan,</w:t>
      </w:r>
      <w:r w:rsidRPr="00350910">
        <w:t xml:space="preserve"> and a qualitative assessment is made of whether the factors driving the </w:t>
      </w:r>
      <w:r>
        <w:t>economic benefits</w:t>
      </w:r>
      <w:r w:rsidRPr="00350910">
        <w:t xml:space="preserve"> due to the project can reasonably be expected to continue.  </w:t>
      </w:r>
    </w:p>
    <w:p w14:paraId="1D957762" w14:textId="77777777" w:rsidR="00580C6B" w:rsidRDefault="00580C6B" w:rsidP="00580C6B">
      <w:pPr>
        <w:pStyle w:val="BodyTextNumbered"/>
      </w:pPr>
      <w:r>
        <w:t>(5)</w:t>
      </w:r>
      <w:r>
        <w:tab/>
      </w:r>
      <w:r w:rsidRPr="00F0231E">
        <w:t xml:space="preserve">To determine the </w:t>
      </w:r>
      <w:r>
        <w:t xml:space="preserve">economic </w:t>
      </w:r>
      <w:r w:rsidRPr="00F0231E">
        <w:t>benefit</w:t>
      </w:r>
      <w:r>
        <w:t>s</w:t>
      </w:r>
      <w:r w:rsidRPr="00F0231E">
        <w:t xml:space="preserve"> of a proposed project under the production cost savings test, the revenue requirement of the capital cost of the project is compared to the expected savings in system production costs resulting from the project over the expected life of the project.  </w:t>
      </w:r>
      <w:proofErr w:type="gramStart"/>
      <w:r w:rsidRPr="00F0231E">
        <w:t>Outputs</w:t>
      </w:r>
      <w:proofErr w:type="gramEnd"/>
      <w:r w:rsidRPr="00F0231E">
        <w:t xml:space="preserve"> from the market simulation</w:t>
      </w:r>
      <w:r>
        <w:t>s</w:t>
      </w:r>
      <w:r w:rsidRPr="00F0231E">
        <w:t xml:space="preserve"> described in paragraph (</w:t>
      </w:r>
      <w:r>
        <w:t>4</w:t>
      </w:r>
      <w:r w:rsidRPr="00F0231E">
        <w:t xml:space="preserve">) above will be used to provide an estimate of the expected reduction in total system-wide </w:t>
      </w:r>
      <w:r>
        <w:t>production</w:t>
      </w:r>
      <w:r w:rsidRPr="00F0231E">
        <w:t xml:space="preserve"> cost due to the project.  Other adequately quantifiable and ongoing direct and indirect costs and benefits to the transmission system attributable to the project may be considered as appropriate. </w:t>
      </w:r>
      <w:r>
        <w:t xml:space="preserve"> </w:t>
      </w:r>
      <w:r w:rsidRPr="00F0231E">
        <w:t xml:space="preserve">If the levelized ERCOT-wide annual production cost savings equals or exceeds </w:t>
      </w:r>
      <w:r w:rsidRPr="007F4105">
        <w:t>the first</w:t>
      </w:r>
      <w:r>
        <w:t>-</w:t>
      </w:r>
      <w:r w:rsidRPr="007F4105">
        <w:t>year annual revenue requirement of the transmission project</w:t>
      </w:r>
      <w:r w:rsidRPr="00F0231E">
        <w:t>, the project will be deemed to demonstrate sufficient economic benefit and will be recommended.</w:t>
      </w:r>
      <w:r>
        <w:t xml:space="preserve">  </w:t>
      </w:r>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production cost savings test if that information can be feasibly provided.</w:t>
      </w:r>
    </w:p>
    <w:p w14:paraId="0A11A606" w14:textId="77777777" w:rsidR="00580C6B" w:rsidRDefault="00580C6B" w:rsidP="00580C6B">
      <w:pPr>
        <w:pStyle w:val="BodyTextNumbered"/>
      </w:pPr>
      <w:r>
        <w:t>(6)</w:t>
      </w:r>
      <w:r>
        <w:tab/>
      </w:r>
      <w:r w:rsidRPr="00A02EFC">
        <w:t xml:space="preserve">To determine the </w:t>
      </w:r>
      <w:r>
        <w:t xml:space="preserve">economic </w:t>
      </w:r>
      <w:r w:rsidRPr="00A02EFC">
        <w:t>benefit</w:t>
      </w:r>
      <w:r>
        <w:t>s</w:t>
      </w:r>
      <w:r w:rsidRPr="00A02EFC">
        <w:t xml:space="preserve"> of a proposed project</w:t>
      </w:r>
      <w:r>
        <w:t xml:space="preserve"> under the congestion cost savings test</w:t>
      </w:r>
      <w:r w:rsidRPr="00A02EFC">
        <w:t xml:space="preserve">, the revenue requirement of the capital cost of the project is compared to the expected </w:t>
      </w:r>
      <w:r>
        <w:t>system-wide consumer energy cost reduction</w:t>
      </w:r>
      <w:r w:rsidRPr="00A02EFC">
        <w:t xml:space="preserve"> resulting from the project over the expected life of the project</w:t>
      </w:r>
      <w:bookmarkStart w:id="23" w:name="_Hlk177981103"/>
      <w:r w:rsidRPr="00A02EFC">
        <w:t xml:space="preserve">.  </w:t>
      </w:r>
      <w:r>
        <w:t>Outputs from the market simulations</w:t>
      </w:r>
      <w:r w:rsidRPr="00A02EFC">
        <w:t xml:space="preserve"> </w:t>
      </w:r>
      <w:r w:rsidRPr="00350910">
        <w:t xml:space="preserve">described </w:t>
      </w:r>
      <w:r>
        <w:t xml:space="preserve">in paragraph (4) </w:t>
      </w:r>
      <w:r w:rsidRPr="00350910">
        <w:t xml:space="preserve">above </w:t>
      </w:r>
      <w:r>
        <w:t xml:space="preserve">will be used to provide an estimate of the expected reduction in total system-wide consumer energy cost due to the project.  </w:t>
      </w:r>
      <w:bookmarkEnd w:id="23"/>
      <w:r>
        <w:t xml:space="preserve">In the market simulations, system-wide </w:t>
      </w:r>
      <w:r>
        <w:lastRenderedPageBreak/>
        <w:t>consumer energy cost will be calculated using hourly load in MWh multiplied by hourly load nodal energy prices in $/MWh.</w:t>
      </w:r>
      <w:r w:rsidRPr="00A02EFC">
        <w:t xml:space="preserve"> </w:t>
      </w:r>
      <w:r>
        <w:t xml:space="preserve"> Other adequately quantifiable and ongoing direct and indirect costs and benefits to the transmission system attributable to the project may be considered as appropriate.  </w:t>
      </w:r>
      <w:r w:rsidRPr="00A02EFC">
        <w:t>If t</w:t>
      </w:r>
      <w:r>
        <w:t>he</w:t>
      </w:r>
      <w:r w:rsidRPr="00A02EFC">
        <w:t xml:space="preserve"> </w:t>
      </w:r>
      <w:r>
        <w:t>levelized system-wide consumer energy cost reduction</w:t>
      </w:r>
      <w:r w:rsidRPr="00A02EFC">
        <w:t xml:space="preserve"> equals or exceeds </w:t>
      </w:r>
      <w:r>
        <w:t>the average of the first three years’</w:t>
      </w:r>
      <w:r w:rsidRPr="00A02EFC">
        <w:t xml:space="preserve"> annual revenue requirement for the project, the project</w:t>
      </w:r>
      <w:r>
        <w:t xml:space="preserve"> will be deemed to</w:t>
      </w:r>
      <w:r w:rsidRPr="00A02EFC">
        <w:t xml:space="preserve"> </w:t>
      </w:r>
      <w:r>
        <w:t>demonstrate sufficient</w:t>
      </w:r>
      <w:r w:rsidRPr="00A02EFC">
        <w:t xml:space="preserve"> economic </w:t>
      </w:r>
      <w:r>
        <w:t>benefit</w:t>
      </w:r>
      <w:r w:rsidRPr="00A02EFC">
        <w:t xml:space="preserve"> and will be recommended.</w:t>
      </w:r>
      <w:r>
        <w:t xml:space="preserve">  </w:t>
      </w:r>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congestion cost savings test if that information can be feasibly provided.</w:t>
      </w:r>
    </w:p>
    <w:p w14:paraId="621AE93A" w14:textId="141D6FDC" w:rsidR="00580C6B" w:rsidRDefault="00580C6B" w:rsidP="00580C6B">
      <w:pPr>
        <w:pStyle w:val="BodyTextNumbered"/>
        <w:rPr>
          <w:ins w:id="24" w:author="ERCOT" w:date="2025-03-24T14:51:00Z"/>
        </w:rPr>
      </w:pPr>
      <w:ins w:id="25" w:author="ERCOT" w:date="2025-03-24T14:51:00Z">
        <w:r>
          <w:t>(7)</w:t>
        </w:r>
        <w:r>
          <w:tab/>
          <w:t xml:space="preserve">To meet multi-value criteria, a project </w:t>
        </w:r>
      </w:ins>
      <w:ins w:id="26" w:author="ERCOT" w:date="2025-04-15T10:34:00Z">
        <w:r w:rsidRPr="007678E1">
          <w:t xml:space="preserve">submitted as a reliability or economic project </w:t>
        </w:r>
      </w:ins>
      <w:ins w:id="27" w:author="ERCOT" w:date="2025-03-24T14:51:00Z">
        <w:r>
          <w:t>must</w:t>
        </w:r>
      </w:ins>
      <w:ins w:id="28" w:author="ERCOT" w:date="2025-04-17T15:39:00Z">
        <w:r>
          <w:t>, both,</w:t>
        </w:r>
      </w:ins>
      <w:ins w:id="29" w:author="ERCOT" w:date="2025-03-24T14:51:00Z">
        <w:r>
          <w:t xml:space="preserve"> </w:t>
        </w:r>
        <w:r w:rsidRPr="00FC0C3E">
          <w:t>address</w:t>
        </w:r>
        <w:r>
          <w:t xml:space="preserve"> </w:t>
        </w:r>
        <w:r w:rsidRPr="00FC0C3E">
          <w:t>a resiliency issue identified</w:t>
        </w:r>
        <w:r>
          <w:t xml:space="preserve"> </w:t>
        </w:r>
        <w:r w:rsidRPr="00FC0C3E">
          <w:t xml:space="preserve">in </w:t>
        </w:r>
      </w:ins>
      <w:ins w:id="30" w:author="ERCOT" w:date="2025-04-16T16:26:00Z">
        <w:r>
          <w:t>a</w:t>
        </w:r>
      </w:ins>
      <w:ins w:id="31" w:author="ERCOT" w:date="2025-03-24T14:51:00Z">
        <w:r w:rsidRPr="00FC0C3E">
          <w:t xml:space="preserve"> </w:t>
        </w:r>
        <w:r>
          <w:t>G</w:t>
        </w:r>
        <w:r w:rsidRPr="00FC0C3E">
          <w:t xml:space="preserve">rid </w:t>
        </w:r>
        <w:r>
          <w:t>R</w:t>
        </w:r>
        <w:r w:rsidRPr="00FC0C3E">
          <w:t xml:space="preserve">eliability and </w:t>
        </w:r>
        <w:r>
          <w:t>R</w:t>
        </w:r>
        <w:r w:rsidRPr="00FC0C3E">
          <w:t xml:space="preserve">esiliency </w:t>
        </w:r>
        <w:r>
          <w:t>A</w:t>
        </w:r>
        <w:r w:rsidRPr="00FC0C3E">
          <w:t xml:space="preserve">ssessment </w:t>
        </w:r>
      </w:ins>
      <w:ins w:id="32" w:author="ERCOT" w:date="2025-04-17T11:14:00Z">
        <w:r>
          <w:t xml:space="preserve">(GRRA) </w:t>
        </w:r>
      </w:ins>
      <w:ins w:id="33" w:author="ERCOT" w:date="2025-03-24T14:51:00Z">
        <w:r w:rsidRPr="00FC0C3E">
          <w:t xml:space="preserve">required </w:t>
        </w:r>
        <w:r>
          <w:t>by Planning Guide Section 3.1.1.6, Grid Reliability and Resiliency Assessment (GRRA)</w:t>
        </w:r>
      </w:ins>
      <w:ins w:id="34" w:author="ERCOT" w:date="2025-04-14T10:37:00Z">
        <w:r>
          <w:t>,</w:t>
        </w:r>
      </w:ins>
      <w:ins w:id="35" w:author="ERCOT" w:date="2025-03-24T14:51:00Z">
        <w:r>
          <w:t xml:space="preserve"> </w:t>
        </w:r>
      </w:ins>
      <w:ins w:id="36" w:author="ERCOT" w:date="2025-04-14T12:06:00Z">
        <w:r>
          <w:t>and</w:t>
        </w:r>
      </w:ins>
      <w:ins w:id="37" w:author="ERCOT" w:date="2025-03-24T14:51:00Z">
        <w:r>
          <w:t xml:space="preserve"> meet at least one </w:t>
        </w:r>
      </w:ins>
      <w:ins w:id="38" w:author="ERCOT" w:date="2025-04-14T12:07:00Z">
        <w:r>
          <w:t>of the</w:t>
        </w:r>
      </w:ins>
      <w:ins w:id="39" w:author="ERCOT" w:date="2025-03-24T14:51:00Z">
        <w:r>
          <w:t xml:space="preserve"> below </w:t>
        </w:r>
      </w:ins>
      <w:ins w:id="40" w:author="ERCOT" w:date="2025-04-14T12:07:00Z">
        <w:r>
          <w:t xml:space="preserve">criteria, </w:t>
        </w:r>
      </w:ins>
      <w:ins w:id="41" w:author="ERCOT" w:date="2025-03-24T14:51:00Z">
        <w:r>
          <w:t xml:space="preserve">as demonstrated using the </w:t>
        </w:r>
      </w:ins>
      <w:ins w:id="42" w:author="ERCOT" w:date="2025-04-14T10:49:00Z">
        <w:r>
          <w:t xml:space="preserve">cases </w:t>
        </w:r>
      </w:ins>
      <w:ins w:id="43" w:author="ERCOT" w:date="2025-04-14T10:50:00Z">
        <w:r>
          <w:t>published in</w:t>
        </w:r>
      </w:ins>
      <w:ins w:id="44" w:author="ERCOT" w:date="2025-04-14T10:49:00Z">
        <w:r>
          <w:t xml:space="preserve"> the </w:t>
        </w:r>
      </w:ins>
      <w:ins w:id="45" w:author="ERCOT" w:date="2025-03-24T14:51:00Z">
        <w:r>
          <w:t>Regional Transmission Plan</w:t>
        </w:r>
      </w:ins>
      <w:ins w:id="46" w:author="ERCOT" w:date="2025-04-14T10:37:00Z">
        <w:r>
          <w:t>:</w:t>
        </w:r>
      </w:ins>
      <w:ins w:id="47" w:author="ERCOT" w:date="2025-03-24T14:51:00Z">
        <w:r w:rsidRPr="00FC0C3E">
          <w:t xml:space="preserve"> </w:t>
        </w:r>
      </w:ins>
    </w:p>
    <w:p w14:paraId="3D7246FD" w14:textId="41B50F64" w:rsidR="00580C6B" w:rsidRDefault="00580C6B" w:rsidP="00580C6B">
      <w:pPr>
        <w:pStyle w:val="BodyTextNumbered"/>
        <w:ind w:left="1440"/>
        <w:rPr>
          <w:ins w:id="48" w:author="ERCOT" w:date="2025-04-15T10:51:00Z"/>
        </w:rPr>
      </w:pPr>
      <w:ins w:id="49" w:author="ERCOT" w:date="2025-03-24T14:51:00Z">
        <w:r>
          <w:t>(a)</w:t>
        </w:r>
        <w:r>
          <w:tab/>
          <w:t xml:space="preserve">Prevent thermal loading above 90% of the applicable ratings </w:t>
        </w:r>
      </w:ins>
      <w:ins w:id="50" w:author="ERCOT" w:date="2025-04-14T13:48:00Z">
        <w:r>
          <w:t>for</w:t>
        </w:r>
      </w:ins>
      <w:ins w:id="51" w:author="ERCOT" w:date="2025-03-24T14:51:00Z">
        <w:r>
          <w:t xml:space="preserve"> planning events </w:t>
        </w:r>
      </w:ins>
      <w:ins w:id="52" w:author="ERCOT" w:date="2025-04-14T10:38:00Z">
        <w:r>
          <w:t>in which</w:t>
        </w:r>
      </w:ins>
      <w:ins w:id="53" w:author="ERCOT" w:date="2025-03-24T14:51:00Z">
        <w:r>
          <w:t xml:space="preserve"> non-consequential load loss is </w:t>
        </w:r>
      </w:ins>
      <w:ins w:id="54" w:author="ERCOT" w:date="2025-04-14T13:54:00Z">
        <w:r>
          <w:t>prohibited</w:t>
        </w:r>
      </w:ins>
      <w:ins w:id="55" w:author="ERCOT" w:date="2025-03-24T14:51:00Z">
        <w:r>
          <w:t xml:space="preserve"> as established by the Planning Guide and NERC Reliability Standards</w:t>
        </w:r>
      </w:ins>
      <w:ins w:id="56" w:author="ERCOT" w:date="2025-04-14T10:55:00Z">
        <w:r>
          <w:t>;</w:t>
        </w:r>
      </w:ins>
      <w:ins w:id="57" w:author="ERCOT" w:date="2025-03-24T14:51:00Z">
        <w:r>
          <w:t xml:space="preserve"> </w:t>
        </w:r>
      </w:ins>
    </w:p>
    <w:p w14:paraId="35A99F5A" w14:textId="5C58A0E9" w:rsidR="00F0009A" w:rsidRDefault="00580C6B" w:rsidP="004F2FE8">
      <w:pPr>
        <w:pStyle w:val="BodyTextNumbered"/>
        <w:ind w:left="1440"/>
        <w:rPr>
          <w:ins w:id="58" w:author="ERCOT" w:date="2025-03-24T14:51:00Z"/>
        </w:rPr>
      </w:pPr>
      <w:ins w:id="59" w:author="ERCOT" w:date="2025-04-15T10:51:00Z">
        <w:r>
          <w:t>(b)</w:t>
        </w:r>
        <w:r>
          <w:tab/>
        </w:r>
      </w:ins>
      <w:ins w:id="60" w:author="ERCOT" w:date="2025-04-15T10:53:00Z">
        <w:r>
          <w:t>Prevent</w:t>
        </w:r>
      </w:ins>
      <w:ins w:id="61" w:author="ERCOT" w:date="2025-04-15T10:52:00Z">
        <w:r>
          <w:t xml:space="preserve"> voltage levels </w:t>
        </w:r>
        <w:del w:id="62" w:author="ERCOT 082225" w:date="2025-08-14T12:18:00Z" w16du:dateUtc="2025-08-14T17:18:00Z">
          <w:r w:rsidDel="00BF1AF2">
            <w:delText>within 0.0</w:delText>
          </w:r>
        </w:del>
        <w:del w:id="63" w:author="ERCOT 082225" w:date="2025-08-13T11:10:00Z" w16du:dateUtc="2025-08-13T16:10:00Z">
          <w:r w:rsidDel="005F628F">
            <w:delText>1</w:delText>
          </w:r>
        </w:del>
        <w:del w:id="64" w:author="ERCOT 082225" w:date="2025-08-14T12:18:00Z" w16du:dateUtc="2025-08-14T17:18:00Z">
          <w:r w:rsidDel="00BF1AF2">
            <w:delText xml:space="preserve"> per unit of</w:delText>
          </w:r>
        </w:del>
      </w:ins>
      <w:ins w:id="65" w:author="ERCOT 082225" w:date="2025-08-14T12:18:00Z" w16du:dateUtc="2025-08-14T17:18:00Z">
        <w:r w:rsidR="00BF1AF2">
          <w:t>from getting below</w:t>
        </w:r>
      </w:ins>
      <w:ins w:id="66" w:author="ERCOT" w:date="2025-04-15T10:52:00Z">
        <w:r>
          <w:t xml:space="preserve"> the </w:t>
        </w:r>
      </w:ins>
      <w:ins w:id="67" w:author="ERCOT 082225" w:date="2025-08-13T11:10:00Z" w16du:dateUtc="2025-08-13T16:10:00Z">
        <w:r>
          <w:t>low</w:t>
        </w:r>
      </w:ins>
      <w:ins w:id="68" w:author="ERCOT 082225" w:date="2025-08-13T11:11:00Z" w16du:dateUtc="2025-08-13T16:11:00Z">
        <w:r>
          <w:t xml:space="preserve"> voltage</w:t>
        </w:r>
      </w:ins>
      <w:ins w:id="69" w:author="ERCOT" w:date="2025-04-15T10:52:00Z">
        <w:del w:id="70" w:author="ERCOT 082225" w:date="2025-08-13T11:10:00Z" w16du:dateUtc="2025-08-13T16:10:00Z">
          <w:r w:rsidDel="005F628F">
            <w:delText>applicable</w:delText>
          </w:r>
        </w:del>
        <w:r>
          <w:t xml:space="preserve"> limits </w:t>
        </w:r>
      </w:ins>
      <w:ins w:id="71" w:author="ERCOT 082225" w:date="2025-08-14T12:18:00Z" w16du:dateUtc="2025-08-14T17:18:00Z">
        <w:r w:rsidR="00BF1AF2">
          <w:t>plus 0.05 or</w:t>
        </w:r>
      </w:ins>
      <w:ins w:id="72" w:author="ERCOT 082225" w:date="2025-08-13T11:11:00Z" w16du:dateUtc="2025-08-13T16:11:00Z">
        <w:r>
          <w:t xml:space="preserve"> </w:t>
        </w:r>
      </w:ins>
      <w:ins w:id="73" w:author="ERCOT 082225" w:date="2025-08-14T12:18:00Z" w16du:dateUtc="2025-08-14T17:18:00Z">
        <w:r w:rsidR="00BF1AF2">
          <w:t>above</w:t>
        </w:r>
      </w:ins>
      <w:ins w:id="74" w:author="ERCOT 082225" w:date="2025-08-13T11:11:00Z" w16du:dateUtc="2025-08-13T16:11:00Z">
        <w:r>
          <w:t xml:space="preserve"> the high voltage limits </w:t>
        </w:r>
      </w:ins>
      <w:ins w:id="75" w:author="ERCOT 082225" w:date="2025-08-14T12:18:00Z" w16du:dateUtc="2025-08-14T17:18:00Z">
        <w:r w:rsidR="00BF1AF2">
          <w:t xml:space="preserve">minus 0.01 per unit </w:t>
        </w:r>
      </w:ins>
      <w:ins w:id="76" w:author="ERCOT" w:date="2025-04-15T10:52:00Z">
        <w:r>
          <w:t>for planning events in which non-consequential load loss is prohibited as established by the Planning Guide and NERC Reliability Standards;</w:t>
        </w:r>
      </w:ins>
    </w:p>
    <w:p w14:paraId="5A699623" w14:textId="77777777" w:rsidR="00580C6B" w:rsidRDefault="00580C6B" w:rsidP="00580C6B">
      <w:pPr>
        <w:pStyle w:val="BodyTextNumbered"/>
        <w:ind w:left="1440"/>
        <w:rPr>
          <w:ins w:id="77" w:author="ERCOT" w:date="2025-03-24T14:51:00Z"/>
        </w:rPr>
      </w:pPr>
      <w:ins w:id="78" w:author="ERCOT" w:date="2025-03-24T14:51:00Z">
        <w:r>
          <w:t>(c)</w:t>
        </w:r>
        <w:r>
          <w:tab/>
          <w:t>Result in</w:t>
        </w:r>
        <w:r w:rsidRPr="00F0231E">
          <w:t xml:space="preserve"> levelized ERCOT-wide annual production cost savings </w:t>
        </w:r>
        <w:r>
          <w:t>of at least 90% of</w:t>
        </w:r>
        <w:r w:rsidRPr="00F0231E">
          <w:t xml:space="preserve"> </w:t>
        </w:r>
        <w:r w:rsidRPr="007F4105">
          <w:t>the first</w:t>
        </w:r>
        <w:r>
          <w:t>-</w:t>
        </w:r>
        <w:r w:rsidRPr="007F4105">
          <w:t>year annual revenue requirement of the project</w:t>
        </w:r>
      </w:ins>
      <w:ins w:id="79" w:author="ERCOT" w:date="2025-04-14T10:55:00Z">
        <w:r>
          <w:t>; or</w:t>
        </w:r>
      </w:ins>
    </w:p>
    <w:p w14:paraId="1FB1B19B" w14:textId="77777777" w:rsidR="00580C6B" w:rsidRDefault="00580C6B" w:rsidP="00580C6B">
      <w:pPr>
        <w:pStyle w:val="BodyTextNumbered"/>
        <w:ind w:left="1440"/>
        <w:rPr>
          <w:ins w:id="80" w:author="ERCOT" w:date="2025-03-24T14:51:00Z"/>
        </w:rPr>
      </w:pPr>
      <w:ins w:id="81" w:author="ERCOT" w:date="2025-03-24T14:51:00Z">
        <w:r>
          <w:t>(d)</w:t>
        </w:r>
        <w:r>
          <w:tab/>
          <w:t>Result in levelized system-wide consumer energy cost reduction of at least 90%</w:t>
        </w:r>
        <w:r w:rsidRPr="00A02EFC">
          <w:t xml:space="preserve"> </w:t>
        </w:r>
        <w:r>
          <w:t>of</w:t>
        </w:r>
        <w:r w:rsidRPr="00A02EFC">
          <w:t xml:space="preserve"> </w:t>
        </w:r>
        <w:r>
          <w:t>the average of the first three years’</w:t>
        </w:r>
        <w:r w:rsidRPr="00A02EFC">
          <w:t xml:space="preserve"> annual revenue requirement</w:t>
        </w:r>
        <w:r>
          <w:t xml:space="preserve"> of</w:t>
        </w:r>
        <w:r w:rsidRPr="00A02EFC">
          <w:t xml:space="preserve"> the project</w:t>
        </w:r>
        <w:r>
          <w:t>.</w:t>
        </w:r>
      </w:ins>
    </w:p>
    <w:bookmarkEnd w:id="13"/>
    <w:p w14:paraId="2DF69812" w14:textId="76A693FE" w:rsidR="00256245" w:rsidRPr="002E6A90" w:rsidRDefault="00256245" w:rsidP="00580C6B">
      <w:pPr>
        <w:pStyle w:val="H3"/>
        <w:ind w:left="0" w:firstLine="0"/>
      </w:pPr>
    </w:p>
    <w:sectPr w:rsidR="00256245" w:rsidRPr="002E6A90"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3B2DB" w14:textId="77777777" w:rsidR="00D200AE" w:rsidRDefault="00D200AE">
      <w:r>
        <w:separator/>
      </w:r>
    </w:p>
  </w:endnote>
  <w:endnote w:type="continuationSeparator" w:id="0">
    <w:p w14:paraId="3E339C7D" w14:textId="77777777" w:rsidR="00D200AE" w:rsidRDefault="00D20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680CB" w14:textId="31D3A084" w:rsidR="00EE6681" w:rsidRDefault="0048425F" w:rsidP="0074209E">
    <w:pPr>
      <w:pStyle w:val="Footer"/>
      <w:tabs>
        <w:tab w:val="clear" w:pos="4320"/>
        <w:tab w:val="clear" w:pos="8640"/>
        <w:tab w:val="right" w:pos="9360"/>
      </w:tabs>
      <w:rPr>
        <w:rFonts w:ascii="Arial" w:hAnsi="Arial"/>
        <w:sz w:val="18"/>
      </w:rPr>
    </w:pPr>
    <w:r>
      <w:rPr>
        <w:rFonts w:ascii="Arial" w:hAnsi="Arial"/>
        <w:sz w:val="18"/>
      </w:rPr>
      <w:t>12</w:t>
    </w:r>
    <w:r w:rsidR="009E4073">
      <w:rPr>
        <w:rFonts w:ascii="Arial" w:hAnsi="Arial"/>
        <w:sz w:val="18"/>
      </w:rPr>
      <w:t>86</w:t>
    </w:r>
    <w:r>
      <w:rPr>
        <w:rFonts w:ascii="Arial" w:hAnsi="Arial"/>
        <w:sz w:val="18"/>
      </w:rPr>
      <w:t>NPRR-</w:t>
    </w:r>
    <w:r w:rsidR="00A2610E">
      <w:rPr>
        <w:rFonts w:ascii="Arial" w:hAnsi="Arial"/>
        <w:sz w:val="18"/>
      </w:rPr>
      <w:t>08</w:t>
    </w:r>
    <w:r w:rsidR="00A361D2">
      <w:rPr>
        <w:rFonts w:ascii="Arial" w:hAnsi="Arial"/>
        <w:sz w:val="18"/>
      </w:rPr>
      <w:t xml:space="preserve"> </w:t>
    </w:r>
    <w:r w:rsidR="004E24F9">
      <w:rPr>
        <w:rFonts w:ascii="Arial" w:hAnsi="Arial"/>
        <w:sz w:val="18"/>
      </w:rPr>
      <w:t>ERCOT</w:t>
    </w:r>
    <w:r>
      <w:rPr>
        <w:rFonts w:ascii="Arial" w:hAnsi="Arial"/>
        <w:sz w:val="18"/>
      </w:rPr>
      <w:t xml:space="preserve"> Comments</w:t>
    </w:r>
    <w:r w:rsidR="00A361D2">
      <w:rPr>
        <w:rFonts w:ascii="Arial" w:hAnsi="Arial"/>
        <w:sz w:val="18"/>
      </w:rPr>
      <w:t xml:space="preserve"> 08</w:t>
    </w:r>
    <w:r w:rsidR="00A2610E">
      <w:rPr>
        <w:rFonts w:ascii="Arial" w:hAnsi="Arial"/>
        <w:sz w:val="18"/>
      </w:rPr>
      <w:t>22</w:t>
    </w:r>
    <w:r w:rsidR="00A361D2">
      <w:rPr>
        <w:rFonts w:ascii="Arial" w:hAnsi="Arial"/>
        <w:sz w:val="18"/>
      </w:rPr>
      <w:t>25</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7AC7A3CA"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111D3" w14:textId="77777777" w:rsidR="00D200AE" w:rsidRDefault="00D200AE">
      <w:r>
        <w:separator/>
      </w:r>
    </w:p>
  </w:footnote>
  <w:footnote w:type="continuationSeparator" w:id="0">
    <w:p w14:paraId="71604423" w14:textId="77777777" w:rsidR="00D200AE" w:rsidRDefault="00D20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F962F" w14:textId="77777777" w:rsidR="00EE6681" w:rsidRDefault="00EE6681">
    <w:pPr>
      <w:pStyle w:val="Header"/>
      <w:jc w:val="center"/>
      <w:rPr>
        <w:sz w:val="32"/>
      </w:rPr>
    </w:pPr>
    <w:r>
      <w:rPr>
        <w:sz w:val="32"/>
      </w:rPr>
      <w:t>NPRR Comments</w:t>
    </w:r>
  </w:p>
  <w:p w14:paraId="7C516C6D"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8DF7671"/>
    <w:multiLevelType w:val="hybridMultilevel"/>
    <w:tmpl w:val="D1B83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6D2014"/>
    <w:multiLevelType w:val="hybridMultilevel"/>
    <w:tmpl w:val="49B2B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4B5C76"/>
    <w:multiLevelType w:val="hybridMultilevel"/>
    <w:tmpl w:val="B476A1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A548CB"/>
    <w:multiLevelType w:val="hybridMultilevel"/>
    <w:tmpl w:val="B5CE4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0A625E"/>
    <w:multiLevelType w:val="hybridMultilevel"/>
    <w:tmpl w:val="F402B7E0"/>
    <w:lvl w:ilvl="0" w:tplc="A0600942">
      <w:start w:val="1"/>
      <w:numFmt w:val="bullet"/>
      <w:lvlText w:val="–"/>
      <w:lvlJc w:val="left"/>
      <w:pPr>
        <w:tabs>
          <w:tab w:val="num" w:pos="720"/>
        </w:tabs>
        <w:ind w:left="720" w:hanging="360"/>
      </w:pPr>
      <w:rPr>
        <w:rFonts w:ascii="Arial" w:hAnsi="Arial" w:hint="default"/>
      </w:rPr>
    </w:lvl>
    <w:lvl w:ilvl="1" w:tplc="8ABCF1EE">
      <w:start w:val="1"/>
      <w:numFmt w:val="bullet"/>
      <w:lvlText w:val="–"/>
      <w:lvlJc w:val="left"/>
      <w:pPr>
        <w:tabs>
          <w:tab w:val="num" w:pos="1440"/>
        </w:tabs>
        <w:ind w:left="1440" w:hanging="360"/>
      </w:pPr>
      <w:rPr>
        <w:rFonts w:ascii="Arial" w:hAnsi="Arial" w:hint="default"/>
      </w:rPr>
    </w:lvl>
    <w:lvl w:ilvl="2" w:tplc="E37812A6" w:tentative="1">
      <w:start w:val="1"/>
      <w:numFmt w:val="bullet"/>
      <w:lvlText w:val="–"/>
      <w:lvlJc w:val="left"/>
      <w:pPr>
        <w:tabs>
          <w:tab w:val="num" w:pos="2160"/>
        </w:tabs>
        <w:ind w:left="2160" w:hanging="360"/>
      </w:pPr>
      <w:rPr>
        <w:rFonts w:ascii="Arial" w:hAnsi="Arial" w:hint="default"/>
      </w:rPr>
    </w:lvl>
    <w:lvl w:ilvl="3" w:tplc="C7662CEC" w:tentative="1">
      <w:start w:val="1"/>
      <w:numFmt w:val="bullet"/>
      <w:lvlText w:val="–"/>
      <w:lvlJc w:val="left"/>
      <w:pPr>
        <w:tabs>
          <w:tab w:val="num" w:pos="2880"/>
        </w:tabs>
        <w:ind w:left="2880" w:hanging="360"/>
      </w:pPr>
      <w:rPr>
        <w:rFonts w:ascii="Arial" w:hAnsi="Arial" w:hint="default"/>
      </w:rPr>
    </w:lvl>
    <w:lvl w:ilvl="4" w:tplc="D896A0EA" w:tentative="1">
      <w:start w:val="1"/>
      <w:numFmt w:val="bullet"/>
      <w:lvlText w:val="–"/>
      <w:lvlJc w:val="left"/>
      <w:pPr>
        <w:tabs>
          <w:tab w:val="num" w:pos="3600"/>
        </w:tabs>
        <w:ind w:left="3600" w:hanging="360"/>
      </w:pPr>
      <w:rPr>
        <w:rFonts w:ascii="Arial" w:hAnsi="Arial" w:hint="default"/>
      </w:rPr>
    </w:lvl>
    <w:lvl w:ilvl="5" w:tplc="C23AA500" w:tentative="1">
      <w:start w:val="1"/>
      <w:numFmt w:val="bullet"/>
      <w:lvlText w:val="–"/>
      <w:lvlJc w:val="left"/>
      <w:pPr>
        <w:tabs>
          <w:tab w:val="num" w:pos="4320"/>
        </w:tabs>
        <w:ind w:left="4320" w:hanging="360"/>
      </w:pPr>
      <w:rPr>
        <w:rFonts w:ascii="Arial" w:hAnsi="Arial" w:hint="default"/>
      </w:rPr>
    </w:lvl>
    <w:lvl w:ilvl="6" w:tplc="8B1A05B6" w:tentative="1">
      <w:start w:val="1"/>
      <w:numFmt w:val="bullet"/>
      <w:lvlText w:val="–"/>
      <w:lvlJc w:val="left"/>
      <w:pPr>
        <w:tabs>
          <w:tab w:val="num" w:pos="5040"/>
        </w:tabs>
        <w:ind w:left="5040" w:hanging="360"/>
      </w:pPr>
      <w:rPr>
        <w:rFonts w:ascii="Arial" w:hAnsi="Arial" w:hint="default"/>
      </w:rPr>
    </w:lvl>
    <w:lvl w:ilvl="7" w:tplc="83D86780" w:tentative="1">
      <w:start w:val="1"/>
      <w:numFmt w:val="bullet"/>
      <w:lvlText w:val="–"/>
      <w:lvlJc w:val="left"/>
      <w:pPr>
        <w:tabs>
          <w:tab w:val="num" w:pos="5760"/>
        </w:tabs>
        <w:ind w:left="5760" w:hanging="360"/>
      </w:pPr>
      <w:rPr>
        <w:rFonts w:ascii="Arial" w:hAnsi="Arial" w:hint="default"/>
      </w:rPr>
    </w:lvl>
    <w:lvl w:ilvl="8" w:tplc="2468F7A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B3A0593"/>
    <w:multiLevelType w:val="hybridMultilevel"/>
    <w:tmpl w:val="21507208"/>
    <w:lvl w:ilvl="0" w:tplc="303A75CE">
      <w:start w:val="1"/>
      <w:numFmt w:val="bullet"/>
      <w:lvlText w:val="–"/>
      <w:lvlJc w:val="left"/>
      <w:pPr>
        <w:tabs>
          <w:tab w:val="num" w:pos="720"/>
        </w:tabs>
        <w:ind w:left="720" w:hanging="360"/>
      </w:pPr>
      <w:rPr>
        <w:rFonts w:ascii="Arial" w:hAnsi="Arial" w:hint="default"/>
      </w:rPr>
    </w:lvl>
    <w:lvl w:ilvl="1" w:tplc="CD5E243E">
      <w:start w:val="1"/>
      <w:numFmt w:val="bullet"/>
      <w:lvlText w:val="–"/>
      <w:lvlJc w:val="left"/>
      <w:pPr>
        <w:tabs>
          <w:tab w:val="num" w:pos="1440"/>
        </w:tabs>
        <w:ind w:left="1440" w:hanging="360"/>
      </w:pPr>
      <w:rPr>
        <w:rFonts w:ascii="Arial" w:hAnsi="Arial" w:hint="default"/>
      </w:rPr>
    </w:lvl>
    <w:lvl w:ilvl="2" w:tplc="C792C8EA" w:tentative="1">
      <w:start w:val="1"/>
      <w:numFmt w:val="bullet"/>
      <w:lvlText w:val="–"/>
      <w:lvlJc w:val="left"/>
      <w:pPr>
        <w:tabs>
          <w:tab w:val="num" w:pos="2160"/>
        </w:tabs>
        <w:ind w:left="2160" w:hanging="360"/>
      </w:pPr>
      <w:rPr>
        <w:rFonts w:ascii="Arial" w:hAnsi="Arial" w:hint="default"/>
      </w:rPr>
    </w:lvl>
    <w:lvl w:ilvl="3" w:tplc="38CAF8D6" w:tentative="1">
      <w:start w:val="1"/>
      <w:numFmt w:val="bullet"/>
      <w:lvlText w:val="–"/>
      <w:lvlJc w:val="left"/>
      <w:pPr>
        <w:tabs>
          <w:tab w:val="num" w:pos="2880"/>
        </w:tabs>
        <w:ind w:left="2880" w:hanging="360"/>
      </w:pPr>
      <w:rPr>
        <w:rFonts w:ascii="Arial" w:hAnsi="Arial" w:hint="default"/>
      </w:rPr>
    </w:lvl>
    <w:lvl w:ilvl="4" w:tplc="D5A6FC0C" w:tentative="1">
      <w:start w:val="1"/>
      <w:numFmt w:val="bullet"/>
      <w:lvlText w:val="–"/>
      <w:lvlJc w:val="left"/>
      <w:pPr>
        <w:tabs>
          <w:tab w:val="num" w:pos="3600"/>
        </w:tabs>
        <w:ind w:left="3600" w:hanging="360"/>
      </w:pPr>
      <w:rPr>
        <w:rFonts w:ascii="Arial" w:hAnsi="Arial" w:hint="default"/>
      </w:rPr>
    </w:lvl>
    <w:lvl w:ilvl="5" w:tplc="12767DF2" w:tentative="1">
      <w:start w:val="1"/>
      <w:numFmt w:val="bullet"/>
      <w:lvlText w:val="–"/>
      <w:lvlJc w:val="left"/>
      <w:pPr>
        <w:tabs>
          <w:tab w:val="num" w:pos="4320"/>
        </w:tabs>
        <w:ind w:left="4320" w:hanging="360"/>
      </w:pPr>
      <w:rPr>
        <w:rFonts w:ascii="Arial" w:hAnsi="Arial" w:hint="default"/>
      </w:rPr>
    </w:lvl>
    <w:lvl w:ilvl="6" w:tplc="24F08616" w:tentative="1">
      <w:start w:val="1"/>
      <w:numFmt w:val="bullet"/>
      <w:lvlText w:val="–"/>
      <w:lvlJc w:val="left"/>
      <w:pPr>
        <w:tabs>
          <w:tab w:val="num" w:pos="5040"/>
        </w:tabs>
        <w:ind w:left="5040" w:hanging="360"/>
      </w:pPr>
      <w:rPr>
        <w:rFonts w:ascii="Arial" w:hAnsi="Arial" w:hint="default"/>
      </w:rPr>
    </w:lvl>
    <w:lvl w:ilvl="7" w:tplc="8F5AD438" w:tentative="1">
      <w:start w:val="1"/>
      <w:numFmt w:val="bullet"/>
      <w:lvlText w:val="–"/>
      <w:lvlJc w:val="left"/>
      <w:pPr>
        <w:tabs>
          <w:tab w:val="num" w:pos="5760"/>
        </w:tabs>
        <w:ind w:left="5760" w:hanging="360"/>
      </w:pPr>
      <w:rPr>
        <w:rFonts w:ascii="Arial" w:hAnsi="Arial" w:hint="default"/>
      </w:rPr>
    </w:lvl>
    <w:lvl w:ilvl="8" w:tplc="088401D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CC7165D"/>
    <w:multiLevelType w:val="hybridMultilevel"/>
    <w:tmpl w:val="A4F82EB0"/>
    <w:lvl w:ilvl="0" w:tplc="9B3610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F17481E"/>
    <w:multiLevelType w:val="hybridMultilevel"/>
    <w:tmpl w:val="B9FA45E0"/>
    <w:lvl w:ilvl="0" w:tplc="00BC84C6">
      <w:start w:val="1"/>
      <w:numFmt w:val="bullet"/>
      <w:lvlText w:val="•"/>
      <w:lvlJc w:val="left"/>
      <w:pPr>
        <w:tabs>
          <w:tab w:val="num" w:pos="720"/>
        </w:tabs>
        <w:ind w:left="720" w:hanging="360"/>
      </w:pPr>
      <w:rPr>
        <w:rFonts w:ascii="Arial" w:hAnsi="Arial" w:hint="default"/>
      </w:rPr>
    </w:lvl>
    <w:lvl w:ilvl="1" w:tplc="257C54C8" w:tentative="1">
      <w:start w:val="1"/>
      <w:numFmt w:val="bullet"/>
      <w:lvlText w:val="•"/>
      <w:lvlJc w:val="left"/>
      <w:pPr>
        <w:tabs>
          <w:tab w:val="num" w:pos="1440"/>
        </w:tabs>
        <w:ind w:left="1440" w:hanging="360"/>
      </w:pPr>
      <w:rPr>
        <w:rFonts w:ascii="Arial" w:hAnsi="Arial" w:hint="default"/>
      </w:rPr>
    </w:lvl>
    <w:lvl w:ilvl="2" w:tplc="EBB66C78" w:tentative="1">
      <w:start w:val="1"/>
      <w:numFmt w:val="bullet"/>
      <w:lvlText w:val="•"/>
      <w:lvlJc w:val="left"/>
      <w:pPr>
        <w:tabs>
          <w:tab w:val="num" w:pos="2160"/>
        </w:tabs>
        <w:ind w:left="2160" w:hanging="360"/>
      </w:pPr>
      <w:rPr>
        <w:rFonts w:ascii="Arial" w:hAnsi="Arial" w:hint="default"/>
      </w:rPr>
    </w:lvl>
    <w:lvl w:ilvl="3" w:tplc="9AEA9A34" w:tentative="1">
      <w:start w:val="1"/>
      <w:numFmt w:val="bullet"/>
      <w:lvlText w:val="•"/>
      <w:lvlJc w:val="left"/>
      <w:pPr>
        <w:tabs>
          <w:tab w:val="num" w:pos="2880"/>
        </w:tabs>
        <w:ind w:left="2880" w:hanging="360"/>
      </w:pPr>
      <w:rPr>
        <w:rFonts w:ascii="Arial" w:hAnsi="Arial" w:hint="default"/>
      </w:rPr>
    </w:lvl>
    <w:lvl w:ilvl="4" w:tplc="3590372E" w:tentative="1">
      <w:start w:val="1"/>
      <w:numFmt w:val="bullet"/>
      <w:lvlText w:val="•"/>
      <w:lvlJc w:val="left"/>
      <w:pPr>
        <w:tabs>
          <w:tab w:val="num" w:pos="3600"/>
        </w:tabs>
        <w:ind w:left="3600" w:hanging="360"/>
      </w:pPr>
      <w:rPr>
        <w:rFonts w:ascii="Arial" w:hAnsi="Arial" w:hint="default"/>
      </w:rPr>
    </w:lvl>
    <w:lvl w:ilvl="5" w:tplc="496281DE" w:tentative="1">
      <w:start w:val="1"/>
      <w:numFmt w:val="bullet"/>
      <w:lvlText w:val="•"/>
      <w:lvlJc w:val="left"/>
      <w:pPr>
        <w:tabs>
          <w:tab w:val="num" w:pos="4320"/>
        </w:tabs>
        <w:ind w:left="4320" w:hanging="360"/>
      </w:pPr>
      <w:rPr>
        <w:rFonts w:ascii="Arial" w:hAnsi="Arial" w:hint="default"/>
      </w:rPr>
    </w:lvl>
    <w:lvl w:ilvl="6" w:tplc="94DC54C2" w:tentative="1">
      <w:start w:val="1"/>
      <w:numFmt w:val="bullet"/>
      <w:lvlText w:val="•"/>
      <w:lvlJc w:val="left"/>
      <w:pPr>
        <w:tabs>
          <w:tab w:val="num" w:pos="5040"/>
        </w:tabs>
        <w:ind w:left="5040" w:hanging="360"/>
      </w:pPr>
      <w:rPr>
        <w:rFonts w:ascii="Arial" w:hAnsi="Arial" w:hint="default"/>
      </w:rPr>
    </w:lvl>
    <w:lvl w:ilvl="7" w:tplc="EBC0B3AA" w:tentative="1">
      <w:start w:val="1"/>
      <w:numFmt w:val="bullet"/>
      <w:lvlText w:val="•"/>
      <w:lvlJc w:val="left"/>
      <w:pPr>
        <w:tabs>
          <w:tab w:val="num" w:pos="5760"/>
        </w:tabs>
        <w:ind w:left="5760" w:hanging="360"/>
      </w:pPr>
      <w:rPr>
        <w:rFonts w:ascii="Arial" w:hAnsi="Arial" w:hint="default"/>
      </w:rPr>
    </w:lvl>
    <w:lvl w:ilvl="8" w:tplc="21C6EFC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51F33A8"/>
    <w:multiLevelType w:val="hybridMultilevel"/>
    <w:tmpl w:val="099AC43C"/>
    <w:lvl w:ilvl="0" w:tplc="A3A22C3C">
      <w:start w:val="1"/>
      <w:numFmt w:val="decimal"/>
      <w:lvlText w:val="%1)"/>
      <w:lvlJc w:val="left"/>
      <w:pPr>
        <w:ind w:left="1020" w:hanging="360"/>
      </w:pPr>
    </w:lvl>
    <w:lvl w:ilvl="1" w:tplc="78888A08">
      <w:start w:val="1"/>
      <w:numFmt w:val="decimal"/>
      <w:lvlText w:val="%2)"/>
      <w:lvlJc w:val="left"/>
      <w:pPr>
        <w:ind w:left="1020" w:hanging="360"/>
      </w:pPr>
    </w:lvl>
    <w:lvl w:ilvl="2" w:tplc="C46293A2">
      <w:start w:val="1"/>
      <w:numFmt w:val="decimal"/>
      <w:lvlText w:val="%3)"/>
      <w:lvlJc w:val="left"/>
      <w:pPr>
        <w:ind w:left="1020" w:hanging="360"/>
      </w:pPr>
    </w:lvl>
    <w:lvl w:ilvl="3" w:tplc="169CE0AA">
      <w:start w:val="1"/>
      <w:numFmt w:val="decimal"/>
      <w:lvlText w:val="%4)"/>
      <w:lvlJc w:val="left"/>
      <w:pPr>
        <w:ind w:left="1020" w:hanging="360"/>
      </w:pPr>
    </w:lvl>
    <w:lvl w:ilvl="4" w:tplc="9A18121C">
      <w:start w:val="1"/>
      <w:numFmt w:val="decimal"/>
      <w:lvlText w:val="%5)"/>
      <w:lvlJc w:val="left"/>
      <w:pPr>
        <w:ind w:left="1020" w:hanging="360"/>
      </w:pPr>
    </w:lvl>
    <w:lvl w:ilvl="5" w:tplc="40C88ACC">
      <w:start w:val="1"/>
      <w:numFmt w:val="decimal"/>
      <w:lvlText w:val="%6)"/>
      <w:lvlJc w:val="left"/>
      <w:pPr>
        <w:ind w:left="1020" w:hanging="360"/>
      </w:pPr>
    </w:lvl>
    <w:lvl w:ilvl="6" w:tplc="16B8DB3A">
      <w:start w:val="1"/>
      <w:numFmt w:val="decimal"/>
      <w:lvlText w:val="%7)"/>
      <w:lvlJc w:val="left"/>
      <w:pPr>
        <w:ind w:left="1020" w:hanging="360"/>
      </w:pPr>
    </w:lvl>
    <w:lvl w:ilvl="7" w:tplc="C5AA985E">
      <w:start w:val="1"/>
      <w:numFmt w:val="decimal"/>
      <w:lvlText w:val="%8)"/>
      <w:lvlJc w:val="left"/>
      <w:pPr>
        <w:ind w:left="1020" w:hanging="360"/>
      </w:pPr>
    </w:lvl>
    <w:lvl w:ilvl="8" w:tplc="E57C4CD8">
      <w:start w:val="1"/>
      <w:numFmt w:val="decimal"/>
      <w:lvlText w:val="%9)"/>
      <w:lvlJc w:val="left"/>
      <w:pPr>
        <w:ind w:left="1020" w:hanging="360"/>
      </w:pPr>
    </w:lvl>
  </w:abstractNum>
  <w:abstractNum w:abstractNumId="10" w15:restartNumberingAfterBreak="0">
    <w:nsid w:val="3D2E472D"/>
    <w:multiLevelType w:val="hybridMultilevel"/>
    <w:tmpl w:val="3356DF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BC7BF2"/>
    <w:multiLevelType w:val="hybridMultilevel"/>
    <w:tmpl w:val="50286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3937A0"/>
    <w:multiLevelType w:val="hybridMultilevel"/>
    <w:tmpl w:val="4F90C060"/>
    <w:lvl w:ilvl="0" w:tplc="D8CA676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1BB37AE"/>
    <w:multiLevelType w:val="hybridMultilevel"/>
    <w:tmpl w:val="5E3EC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E126FD"/>
    <w:multiLevelType w:val="hybridMultilevel"/>
    <w:tmpl w:val="DE3C41CA"/>
    <w:lvl w:ilvl="0" w:tplc="3934F688">
      <w:start w:val="1"/>
      <w:numFmt w:val="decimal"/>
      <w:lvlText w:val="%1)"/>
      <w:lvlJc w:val="left"/>
      <w:pPr>
        <w:ind w:left="1020" w:hanging="360"/>
      </w:pPr>
    </w:lvl>
    <w:lvl w:ilvl="1" w:tplc="642C72B8">
      <w:start w:val="1"/>
      <w:numFmt w:val="decimal"/>
      <w:lvlText w:val="%2)"/>
      <w:lvlJc w:val="left"/>
      <w:pPr>
        <w:ind w:left="1020" w:hanging="360"/>
      </w:pPr>
    </w:lvl>
    <w:lvl w:ilvl="2" w:tplc="5F1ACE40">
      <w:start w:val="1"/>
      <w:numFmt w:val="decimal"/>
      <w:lvlText w:val="%3)"/>
      <w:lvlJc w:val="left"/>
      <w:pPr>
        <w:ind w:left="1020" w:hanging="360"/>
      </w:pPr>
    </w:lvl>
    <w:lvl w:ilvl="3" w:tplc="E3BAD868">
      <w:start w:val="1"/>
      <w:numFmt w:val="decimal"/>
      <w:lvlText w:val="%4)"/>
      <w:lvlJc w:val="left"/>
      <w:pPr>
        <w:ind w:left="1020" w:hanging="360"/>
      </w:pPr>
    </w:lvl>
    <w:lvl w:ilvl="4" w:tplc="96F01A3A">
      <w:start w:val="1"/>
      <w:numFmt w:val="decimal"/>
      <w:lvlText w:val="%5)"/>
      <w:lvlJc w:val="left"/>
      <w:pPr>
        <w:ind w:left="1020" w:hanging="360"/>
      </w:pPr>
    </w:lvl>
    <w:lvl w:ilvl="5" w:tplc="AA96CAA6">
      <w:start w:val="1"/>
      <w:numFmt w:val="decimal"/>
      <w:lvlText w:val="%6)"/>
      <w:lvlJc w:val="left"/>
      <w:pPr>
        <w:ind w:left="1020" w:hanging="360"/>
      </w:pPr>
    </w:lvl>
    <w:lvl w:ilvl="6" w:tplc="D160DF96">
      <w:start w:val="1"/>
      <w:numFmt w:val="decimal"/>
      <w:lvlText w:val="%7)"/>
      <w:lvlJc w:val="left"/>
      <w:pPr>
        <w:ind w:left="1020" w:hanging="360"/>
      </w:pPr>
    </w:lvl>
    <w:lvl w:ilvl="7" w:tplc="408C861C">
      <w:start w:val="1"/>
      <w:numFmt w:val="decimal"/>
      <w:lvlText w:val="%8)"/>
      <w:lvlJc w:val="left"/>
      <w:pPr>
        <w:ind w:left="1020" w:hanging="360"/>
      </w:pPr>
    </w:lvl>
    <w:lvl w:ilvl="8" w:tplc="7E3C20A0">
      <w:start w:val="1"/>
      <w:numFmt w:val="decimal"/>
      <w:lvlText w:val="%9)"/>
      <w:lvlJc w:val="left"/>
      <w:pPr>
        <w:ind w:left="1020" w:hanging="360"/>
      </w:pPr>
    </w:lvl>
  </w:abstractNum>
  <w:abstractNum w:abstractNumId="15" w15:restartNumberingAfterBreak="0">
    <w:nsid w:val="663D0169"/>
    <w:multiLevelType w:val="hybridMultilevel"/>
    <w:tmpl w:val="45786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9E4ED7"/>
    <w:multiLevelType w:val="hybridMultilevel"/>
    <w:tmpl w:val="DE760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CAF10C2"/>
    <w:multiLevelType w:val="hybridMultilevel"/>
    <w:tmpl w:val="1D92CF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436288920">
    <w:abstractNumId w:val="0"/>
  </w:num>
  <w:num w:numId="2" w16cid:durableId="890963466">
    <w:abstractNumId w:val="17"/>
  </w:num>
  <w:num w:numId="3" w16cid:durableId="1134641666">
    <w:abstractNumId w:val="2"/>
  </w:num>
  <w:num w:numId="4" w16cid:durableId="753816909">
    <w:abstractNumId w:val="13"/>
  </w:num>
  <w:num w:numId="5" w16cid:durableId="850146399">
    <w:abstractNumId w:val="4"/>
  </w:num>
  <w:num w:numId="6" w16cid:durableId="1232080451">
    <w:abstractNumId w:val="7"/>
  </w:num>
  <w:num w:numId="7" w16cid:durableId="1396852475">
    <w:abstractNumId w:val="3"/>
  </w:num>
  <w:num w:numId="8" w16cid:durableId="750809805">
    <w:abstractNumId w:val="5"/>
  </w:num>
  <w:num w:numId="9" w16cid:durableId="556014973">
    <w:abstractNumId w:val="12"/>
  </w:num>
  <w:num w:numId="10" w16cid:durableId="2078628535">
    <w:abstractNumId w:val="1"/>
  </w:num>
  <w:num w:numId="11" w16cid:durableId="649477257">
    <w:abstractNumId w:val="10"/>
  </w:num>
  <w:num w:numId="12" w16cid:durableId="1938905074">
    <w:abstractNumId w:val="8"/>
  </w:num>
  <w:num w:numId="13" w16cid:durableId="160315957">
    <w:abstractNumId w:val="6"/>
  </w:num>
  <w:num w:numId="14" w16cid:durableId="186259770">
    <w:abstractNumId w:val="16"/>
  </w:num>
  <w:num w:numId="15" w16cid:durableId="1454790892">
    <w:abstractNumId w:val="11"/>
  </w:num>
  <w:num w:numId="16" w16cid:durableId="1690370411">
    <w:abstractNumId w:val="15"/>
  </w:num>
  <w:num w:numId="17" w16cid:durableId="8869889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69905877">
    <w:abstractNumId w:val="9"/>
  </w:num>
  <w:num w:numId="19" w16cid:durableId="273052641">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AD" w15:userId="S::Matthew.Arth@ercot.com::3084ffd1-5f64-457b-9505-f9b28f6659aa"/>
  </w15:person>
  <w15:person w15:author="ERCOT 082225">
    <w15:presenceInfo w15:providerId="AD" w15:userId="S::Matthew.Arth@ercot.com::3084ffd1-5f64-457b-9505-f9b28f6659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4498"/>
    <w:rsid w:val="000224A9"/>
    <w:rsid w:val="000243E4"/>
    <w:rsid w:val="00033F24"/>
    <w:rsid w:val="00037668"/>
    <w:rsid w:val="00041F60"/>
    <w:rsid w:val="000464B0"/>
    <w:rsid w:val="00052F7C"/>
    <w:rsid w:val="000757AC"/>
    <w:rsid w:val="00075A94"/>
    <w:rsid w:val="00076BAF"/>
    <w:rsid w:val="00085033"/>
    <w:rsid w:val="00085712"/>
    <w:rsid w:val="00090534"/>
    <w:rsid w:val="0009502D"/>
    <w:rsid w:val="00097DD6"/>
    <w:rsid w:val="000A7825"/>
    <w:rsid w:val="000E2CBD"/>
    <w:rsid w:val="000F2C6D"/>
    <w:rsid w:val="00100478"/>
    <w:rsid w:val="00105EE4"/>
    <w:rsid w:val="001123DE"/>
    <w:rsid w:val="00132855"/>
    <w:rsid w:val="001417A0"/>
    <w:rsid w:val="00147184"/>
    <w:rsid w:val="00152993"/>
    <w:rsid w:val="00156E89"/>
    <w:rsid w:val="00164921"/>
    <w:rsid w:val="00170297"/>
    <w:rsid w:val="00177EBF"/>
    <w:rsid w:val="0018090C"/>
    <w:rsid w:val="00197FC8"/>
    <w:rsid w:val="001A227D"/>
    <w:rsid w:val="001C5AAA"/>
    <w:rsid w:val="001E2032"/>
    <w:rsid w:val="001F12A2"/>
    <w:rsid w:val="001F2ACB"/>
    <w:rsid w:val="00201EE3"/>
    <w:rsid w:val="002162B7"/>
    <w:rsid w:val="0022600A"/>
    <w:rsid w:val="00232277"/>
    <w:rsid w:val="00236E5C"/>
    <w:rsid w:val="00240BF9"/>
    <w:rsid w:val="00242988"/>
    <w:rsid w:val="0024335E"/>
    <w:rsid w:val="00247330"/>
    <w:rsid w:val="00256245"/>
    <w:rsid w:val="0026156B"/>
    <w:rsid w:val="002807C4"/>
    <w:rsid w:val="00281F56"/>
    <w:rsid w:val="00283F7A"/>
    <w:rsid w:val="00290218"/>
    <w:rsid w:val="002926D5"/>
    <w:rsid w:val="002962B8"/>
    <w:rsid w:val="002A32C4"/>
    <w:rsid w:val="002A5493"/>
    <w:rsid w:val="002B199E"/>
    <w:rsid w:val="002C726E"/>
    <w:rsid w:val="002E0156"/>
    <w:rsid w:val="002E27C4"/>
    <w:rsid w:val="002E6A90"/>
    <w:rsid w:val="003010C0"/>
    <w:rsid w:val="003032AC"/>
    <w:rsid w:val="00307F5D"/>
    <w:rsid w:val="00332A97"/>
    <w:rsid w:val="00334258"/>
    <w:rsid w:val="00337949"/>
    <w:rsid w:val="00350C00"/>
    <w:rsid w:val="003553D4"/>
    <w:rsid w:val="00356A2B"/>
    <w:rsid w:val="003573DE"/>
    <w:rsid w:val="00366113"/>
    <w:rsid w:val="003678A9"/>
    <w:rsid w:val="00384C7E"/>
    <w:rsid w:val="00385BD8"/>
    <w:rsid w:val="00386DAC"/>
    <w:rsid w:val="00394C7C"/>
    <w:rsid w:val="003A0668"/>
    <w:rsid w:val="003A1B30"/>
    <w:rsid w:val="003A551C"/>
    <w:rsid w:val="003C270C"/>
    <w:rsid w:val="003C668F"/>
    <w:rsid w:val="003D0994"/>
    <w:rsid w:val="003D45AF"/>
    <w:rsid w:val="00421BDD"/>
    <w:rsid w:val="00423824"/>
    <w:rsid w:val="0043567D"/>
    <w:rsid w:val="00441667"/>
    <w:rsid w:val="004477D6"/>
    <w:rsid w:val="0045296E"/>
    <w:rsid w:val="00454FCF"/>
    <w:rsid w:val="00457C7D"/>
    <w:rsid w:val="00457F19"/>
    <w:rsid w:val="0048425F"/>
    <w:rsid w:val="00484486"/>
    <w:rsid w:val="00487465"/>
    <w:rsid w:val="004912C1"/>
    <w:rsid w:val="004A5726"/>
    <w:rsid w:val="004B7B90"/>
    <w:rsid w:val="004D16D5"/>
    <w:rsid w:val="004D23B4"/>
    <w:rsid w:val="004D6A93"/>
    <w:rsid w:val="004E24F9"/>
    <w:rsid w:val="004E2C19"/>
    <w:rsid w:val="004E65BA"/>
    <w:rsid w:val="004E7A94"/>
    <w:rsid w:val="004F1932"/>
    <w:rsid w:val="004F2FE8"/>
    <w:rsid w:val="004F3479"/>
    <w:rsid w:val="00503E8C"/>
    <w:rsid w:val="00504AE7"/>
    <w:rsid w:val="005141DE"/>
    <w:rsid w:val="00521A04"/>
    <w:rsid w:val="005247FE"/>
    <w:rsid w:val="005429E0"/>
    <w:rsid w:val="0054545D"/>
    <w:rsid w:val="00562430"/>
    <w:rsid w:val="00565220"/>
    <w:rsid w:val="00575116"/>
    <w:rsid w:val="00580C6B"/>
    <w:rsid w:val="00593357"/>
    <w:rsid w:val="00595110"/>
    <w:rsid w:val="005B0B6C"/>
    <w:rsid w:val="005B62E0"/>
    <w:rsid w:val="005C176D"/>
    <w:rsid w:val="005D05BF"/>
    <w:rsid w:val="005D0FBA"/>
    <w:rsid w:val="005D284C"/>
    <w:rsid w:val="005E7FD3"/>
    <w:rsid w:val="00601685"/>
    <w:rsid w:val="00604512"/>
    <w:rsid w:val="0060784C"/>
    <w:rsid w:val="00633E23"/>
    <w:rsid w:val="006362DC"/>
    <w:rsid w:val="00641135"/>
    <w:rsid w:val="006472CF"/>
    <w:rsid w:val="00660A33"/>
    <w:rsid w:val="00661BCC"/>
    <w:rsid w:val="00673683"/>
    <w:rsid w:val="00673B94"/>
    <w:rsid w:val="00680AC6"/>
    <w:rsid w:val="006831AD"/>
    <w:rsid w:val="006835D8"/>
    <w:rsid w:val="0069325F"/>
    <w:rsid w:val="006B01F4"/>
    <w:rsid w:val="006B0503"/>
    <w:rsid w:val="006C0FAC"/>
    <w:rsid w:val="006C316E"/>
    <w:rsid w:val="006D0F7C"/>
    <w:rsid w:val="006D4912"/>
    <w:rsid w:val="006E60B9"/>
    <w:rsid w:val="006F554E"/>
    <w:rsid w:val="006F5A76"/>
    <w:rsid w:val="007018D4"/>
    <w:rsid w:val="00711D44"/>
    <w:rsid w:val="007215D6"/>
    <w:rsid w:val="007221A0"/>
    <w:rsid w:val="007269C4"/>
    <w:rsid w:val="00740791"/>
    <w:rsid w:val="007414EF"/>
    <w:rsid w:val="0074209E"/>
    <w:rsid w:val="00745252"/>
    <w:rsid w:val="00747683"/>
    <w:rsid w:val="00760459"/>
    <w:rsid w:val="007629D1"/>
    <w:rsid w:val="007646FB"/>
    <w:rsid w:val="00773F23"/>
    <w:rsid w:val="007745C0"/>
    <w:rsid w:val="00776757"/>
    <w:rsid w:val="007A088B"/>
    <w:rsid w:val="007B6437"/>
    <w:rsid w:val="007B6867"/>
    <w:rsid w:val="007C69DB"/>
    <w:rsid w:val="007D1BEC"/>
    <w:rsid w:val="007E1DC4"/>
    <w:rsid w:val="007F2CA8"/>
    <w:rsid w:val="007F7161"/>
    <w:rsid w:val="00816EA8"/>
    <w:rsid w:val="00824335"/>
    <w:rsid w:val="008345F6"/>
    <w:rsid w:val="00837083"/>
    <w:rsid w:val="00855513"/>
    <w:rsid w:val="0085559E"/>
    <w:rsid w:val="00865930"/>
    <w:rsid w:val="00867DB0"/>
    <w:rsid w:val="00870D9E"/>
    <w:rsid w:val="008900B8"/>
    <w:rsid w:val="00896B1B"/>
    <w:rsid w:val="008D541B"/>
    <w:rsid w:val="008D762D"/>
    <w:rsid w:val="008E559E"/>
    <w:rsid w:val="008F340E"/>
    <w:rsid w:val="00904574"/>
    <w:rsid w:val="00911FDE"/>
    <w:rsid w:val="00916080"/>
    <w:rsid w:val="00921A68"/>
    <w:rsid w:val="00933B50"/>
    <w:rsid w:val="0093490E"/>
    <w:rsid w:val="00935301"/>
    <w:rsid w:val="0093569D"/>
    <w:rsid w:val="009467F0"/>
    <w:rsid w:val="00957F96"/>
    <w:rsid w:val="00966576"/>
    <w:rsid w:val="00976203"/>
    <w:rsid w:val="00991A05"/>
    <w:rsid w:val="009A1317"/>
    <w:rsid w:val="009A18A7"/>
    <w:rsid w:val="009B1C60"/>
    <w:rsid w:val="009B4F2A"/>
    <w:rsid w:val="009C2247"/>
    <w:rsid w:val="009C6F3E"/>
    <w:rsid w:val="009D5B83"/>
    <w:rsid w:val="009E162D"/>
    <w:rsid w:val="009E4073"/>
    <w:rsid w:val="009E6574"/>
    <w:rsid w:val="009F5A2D"/>
    <w:rsid w:val="009F5FD8"/>
    <w:rsid w:val="009F797B"/>
    <w:rsid w:val="00A015C4"/>
    <w:rsid w:val="00A03B04"/>
    <w:rsid w:val="00A15172"/>
    <w:rsid w:val="00A160C8"/>
    <w:rsid w:val="00A24D8F"/>
    <w:rsid w:val="00A2610E"/>
    <w:rsid w:val="00A33202"/>
    <w:rsid w:val="00A361D2"/>
    <w:rsid w:val="00A44F50"/>
    <w:rsid w:val="00A45832"/>
    <w:rsid w:val="00A631DA"/>
    <w:rsid w:val="00A67CE7"/>
    <w:rsid w:val="00A75EB9"/>
    <w:rsid w:val="00A86C20"/>
    <w:rsid w:val="00A97882"/>
    <w:rsid w:val="00AA12DE"/>
    <w:rsid w:val="00AC2EE1"/>
    <w:rsid w:val="00AE23F1"/>
    <w:rsid w:val="00B05821"/>
    <w:rsid w:val="00B20510"/>
    <w:rsid w:val="00B31A9E"/>
    <w:rsid w:val="00B41002"/>
    <w:rsid w:val="00B5080A"/>
    <w:rsid w:val="00B53ABA"/>
    <w:rsid w:val="00B604BB"/>
    <w:rsid w:val="00B62BD8"/>
    <w:rsid w:val="00B71F38"/>
    <w:rsid w:val="00B71F50"/>
    <w:rsid w:val="00B76887"/>
    <w:rsid w:val="00B824F5"/>
    <w:rsid w:val="00B87A1C"/>
    <w:rsid w:val="00B943AE"/>
    <w:rsid w:val="00BA1886"/>
    <w:rsid w:val="00BB1271"/>
    <w:rsid w:val="00BB5537"/>
    <w:rsid w:val="00BC02D1"/>
    <w:rsid w:val="00BD7258"/>
    <w:rsid w:val="00BF1AF2"/>
    <w:rsid w:val="00C0598D"/>
    <w:rsid w:val="00C11956"/>
    <w:rsid w:val="00C47EC4"/>
    <w:rsid w:val="00C50EE3"/>
    <w:rsid w:val="00C602E5"/>
    <w:rsid w:val="00C6121C"/>
    <w:rsid w:val="00C644F3"/>
    <w:rsid w:val="00C7364E"/>
    <w:rsid w:val="00C748FD"/>
    <w:rsid w:val="00C800BC"/>
    <w:rsid w:val="00C85843"/>
    <w:rsid w:val="00C86878"/>
    <w:rsid w:val="00C94EE3"/>
    <w:rsid w:val="00CA33B0"/>
    <w:rsid w:val="00CC0DB1"/>
    <w:rsid w:val="00CD1D55"/>
    <w:rsid w:val="00CD22C4"/>
    <w:rsid w:val="00CD2EC4"/>
    <w:rsid w:val="00CE2BBA"/>
    <w:rsid w:val="00CF756E"/>
    <w:rsid w:val="00D200AE"/>
    <w:rsid w:val="00D27372"/>
    <w:rsid w:val="00D4046E"/>
    <w:rsid w:val="00D4362F"/>
    <w:rsid w:val="00D761AC"/>
    <w:rsid w:val="00D83F86"/>
    <w:rsid w:val="00D8635F"/>
    <w:rsid w:val="00D8744A"/>
    <w:rsid w:val="00D906C1"/>
    <w:rsid w:val="00D919BF"/>
    <w:rsid w:val="00DB1275"/>
    <w:rsid w:val="00DC0360"/>
    <w:rsid w:val="00DD4739"/>
    <w:rsid w:val="00DE5F33"/>
    <w:rsid w:val="00DE77D4"/>
    <w:rsid w:val="00DF35FB"/>
    <w:rsid w:val="00DF672C"/>
    <w:rsid w:val="00E00CA9"/>
    <w:rsid w:val="00E07B54"/>
    <w:rsid w:val="00E11F78"/>
    <w:rsid w:val="00E12F5E"/>
    <w:rsid w:val="00E142E0"/>
    <w:rsid w:val="00E330A2"/>
    <w:rsid w:val="00E37259"/>
    <w:rsid w:val="00E3732E"/>
    <w:rsid w:val="00E46CFE"/>
    <w:rsid w:val="00E621E1"/>
    <w:rsid w:val="00E65481"/>
    <w:rsid w:val="00E74A47"/>
    <w:rsid w:val="00E74E6B"/>
    <w:rsid w:val="00E93E80"/>
    <w:rsid w:val="00E94233"/>
    <w:rsid w:val="00E97150"/>
    <w:rsid w:val="00EA1C26"/>
    <w:rsid w:val="00EA718D"/>
    <w:rsid w:val="00EC0526"/>
    <w:rsid w:val="00EC0CC8"/>
    <w:rsid w:val="00EC55B3"/>
    <w:rsid w:val="00ED380F"/>
    <w:rsid w:val="00ED58BD"/>
    <w:rsid w:val="00ED7736"/>
    <w:rsid w:val="00EE34AA"/>
    <w:rsid w:val="00EE6681"/>
    <w:rsid w:val="00EF041C"/>
    <w:rsid w:val="00F0009A"/>
    <w:rsid w:val="00F047CA"/>
    <w:rsid w:val="00F128B1"/>
    <w:rsid w:val="00F47A5A"/>
    <w:rsid w:val="00F56919"/>
    <w:rsid w:val="00F57D7F"/>
    <w:rsid w:val="00F65575"/>
    <w:rsid w:val="00F84225"/>
    <w:rsid w:val="00F9446A"/>
    <w:rsid w:val="00F96FB2"/>
    <w:rsid w:val="00FA3086"/>
    <w:rsid w:val="00FA629D"/>
    <w:rsid w:val="00FB4493"/>
    <w:rsid w:val="00FB51D8"/>
    <w:rsid w:val="00FC4DAE"/>
    <w:rsid w:val="00FD08E8"/>
    <w:rsid w:val="00FD3320"/>
    <w:rsid w:val="00FD7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C35181"/>
  <w15:chartTrackingRefBased/>
  <w15:docId w15:val="{A20205B0-EABC-4322-AF77-273E6CE35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BodyTextNumberedChar1">
    <w:name w:val="Body Text Numbered Char1"/>
    <w:link w:val="BodyTextNumbered"/>
    <w:rsid w:val="0060784C"/>
    <w:rPr>
      <w:iCs/>
      <w:sz w:val="24"/>
    </w:rPr>
  </w:style>
  <w:style w:type="paragraph" w:customStyle="1" w:styleId="BodyTextNumbered">
    <w:name w:val="Body Text Numbered"/>
    <w:basedOn w:val="BodyText"/>
    <w:link w:val="BodyTextNumberedChar1"/>
    <w:rsid w:val="0060784C"/>
    <w:pPr>
      <w:spacing w:before="0" w:after="240"/>
      <w:ind w:left="720" w:hanging="720"/>
    </w:pPr>
    <w:rPr>
      <w:iCs/>
      <w:szCs w:val="20"/>
    </w:rPr>
  </w:style>
  <w:style w:type="paragraph" w:customStyle="1" w:styleId="H3">
    <w:name w:val="H3"/>
    <w:basedOn w:val="Heading3"/>
    <w:next w:val="BodyText"/>
    <w:link w:val="H3Char"/>
    <w:rsid w:val="0060784C"/>
    <w:pPr>
      <w:numPr>
        <w:ilvl w:val="0"/>
        <w:numId w:val="0"/>
      </w:numPr>
      <w:tabs>
        <w:tab w:val="left" w:pos="1080"/>
      </w:tabs>
      <w:spacing w:before="240" w:after="240"/>
      <w:ind w:left="1080" w:hanging="1080"/>
    </w:pPr>
    <w:rPr>
      <w:iCs w:val="0"/>
    </w:rPr>
  </w:style>
  <w:style w:type="character" w:customStyle="1" w:styleId="CommentTextChar">
    <w:name w:val="Comment Text Char"/>
    <w:basedOn w:val="DefaultParagraphFont"/>
    <w:link w:val="CommentText"/>
    <w:rsid w:val="0060784C"/>
  </w:style>
  <w:style w:type="character" w:customStyle="1" w:styleId="H3Char">
    <w:name w:val="H3 Char"/>
    <w:link w:val="H3"/>
    <w:rsid w:val="0060784C"/>
    <w:rPr>
      <w:b/>
      <w:bCs/>
      <w:i/>
      <w:sz w:val="24"/>
    </w:rPr>
  </w:style>
  <w:style w:type="paragraph" w:styleId="Revision">
    <w:name w:val="Revision"/>
    <w:hidden/>
    <w:uiPriority w:val="99"/>
    <w:semiHidden/>
    <w:rsid w:val="0060784C"/>
    <w:rPr>
      <w:sz w:val="24"/>
      <w:szCs w:val="24"/>
    </w:rPr>
  </w:style>
  <w:style w:type="character" w:styleId="UnresolvedMention">
    <w:name w:val="Unresolved Mention"/>
    <w:uiPriority w:val="99"/>
    <w:semiHidden/>
    <w:unhideWhenUsed/>
    <w:rsid w:val="00F56919"/>
    <w:rPr>
      <w:color w:val="605E5C"/>
      <w:shd w:val="clear" w:color="auto" w:fill="E1DFDD"/>
    </w:rPr>
  </w:style>
  <w:style w:type="paragraph" w:styleId="FootnoteText">
    <w:name w:val="footnote text"/>
    <w:basedOn w:val="Normal"/>
    <w:link w:val="FootnoteTextChar"/>
    <w:rsid w:val="006472CF"/>
    <w:rPr>
      <w:sz w:val="20"/>
      <w:szCs w:val="20"/>
    </w:rPr>
  </w:style>
  <w:style w:type="character" w:customStyle="1" w:styleId="FootnoteTextChar">
    <w:name w:val="Footnote Text Char"/>
    <w:basedOn w:val="DefaultParagraphFont"/>
    <w:link w:val="FootnoteText"/>
    <w:rsid w:val="006472CF"/>
  </w:style>
  <w:style w:type="character" w:styleId="FootnoteReference">
    <w:name w:val="footnote reference"/>
    <w:basedOn w:val="DefaultParagraphFont"/>
    <w:rsid w:val="006472CF"/>
    <w:rPr>
      <w:vertAlign w:val="superscript"/>
    </w:rPr>
  </w:style>
  <w:style w:type="character" w:customStyle="1" w:styleId="normaltextrun">
    <w:name w:val="normaltextrun"/>
    <w:basedOn w:val="DefaultParagraphFont"/>
    <w:rsid w:val="00B71F50"/>
  </w:style>
  <w:style w:type="character" w:customStyle="1" w:styleId="eop">
    <w:name w:val="eop"/>
    <w:basedOn w:val="DefaultParagraphFont"/>
    <w:rsid w:val="00B71F50"/>
  </w:style>
  <w:style w:type="character" w:styleId="FollowedHyperlink">
    <w:name w:val="FollowedHyperlink"/>
    <w:basedOn w:val="DefaultParagraphFont"/>
    <w:rsid w:val="003A06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645672">
      <w:bodyDiv w:val="1"/>
      <w:marLeft w:val="0"/>
      <w:marRight w:val="0"/>
      <w:marTop w:val="0"/>
      <w:marBottom w:val="0"/>
      <w:divBdr>
        <w:top w:val="none" w:sz="0" w:space="0" w:color="auto"/>
        <w:left w:val="none" w:sz="0" w:space="0" w:color="auto"/>
        <w:bottom w:val="none" w:sz="0" w:space="0" w:color="auto"/>
        <w:right w:val="none" w:sz="0" w:space="0" w:color="auto"/>
      </w:divBdr>
    </w:div>
    <w:div w:id="1235242440">
      <w:bodyDiv w:val="1"/>
      <w:marLeft w:val="0"/>
      <w:marRight w:val="0"/>
      <w:marTop w:val="0"/>
      <w:marBottom w:val="0"/>
      <w:divBdr>
        <w:top w:val="none" w:sz="0" w:space="0" w:color="auto"/>
        <w:left w:val="none" w:sz="0" w:space="0" w:color="auto"/>
        <w:bottom w:val="none" w:sz="0" w:space="0" w:color="auto"/>
        <w:right w:val="none" w:sz="0" w:space="0" w:color="auto"/>
      </w:divBdr>
      <w:divsChild>
        <w:div w:id="707023750">
          <w:marLeft w:val="1166"/>
          <w:marRight w:val="0"/>
          <w:marTop w:val="77"/>
          <w:marBottom w:val="0"/>
          <w:divBdr>
            <w:top w:val="none" w:sz="0" w:space="0" w:color="auto"/>
            <w:left w:val="none" w:sz="0" w:space="0" w:color="auto"/>
            <w:bottom w:val="none" w:sz="0" w:space="0" w:color="auto"/>
            <w:right w:val="none" w:sz="0" w:space="0" w:color="auto"/>
          </w:divBdr>
        </w:div>
      </w:divsChild>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47540106">
      <w:bodyDiv w:val="1"/>
      <w:marLeft w:val="0"/>
      <w:marRight w:val="0"/>
      <w:marTop w:val="0"/>
      <w:marBottom w:val="0"/>
      <w:divBdr>
        <w:top w:val="none" w:sz="0" w:space="0" w:color="auto"/>
        <w:left w:val="none" w:sz="0" w:space="0" w:color="auto"/>
        <w:bottom w:val="none" w:sz="0" w:space="0" w:color="auto"/>
        <w:right w:val="none" w:sz="0" w:space="0" w:color="auto"/>
      </w:divBdr>
      <w:divsChild>
        <w:div w:id="445779728">
          <w:marLeft w:val="1166"/>
          <w:marRight w:val="0"/>
          <w:marTop w:val="86"/>
          <w:marBottom w:val="0"/>
          <w:divBdr>
            <w:top w:val="none" w:sz="0" w:space="0" w:color="auto"/>
            <w:left w:val="none" w:sz="0" w:space="0" w:color="auto"/>
            <w:bottom w:val="none" w:sz="0" w:space="0" w:color="auto"/>
            <w:right w:val="none" w:sz="0" w:space="0" w:color="auto"/>
          </w:divBdr>
        </w:div>
      </w:divsChild>
    </w:div>
    <w:div w:id="1712606217">
      <w:bodyDiv w:val="1"/>
      <w:marLeft w:val="0"/>
      <w:marRight w:val="0"/>
      <w:marTop w:val="0"/>
      <w:marBottom w:val="0"/>
      <w:divBdr>
        <w:top w:val="none" w:sz="0" w:space="0" w:color="auto"/>
        <w:left w:val="none" w:sz="0" w:space="0" w:color="auto"/>
        <w:bottom w:val="none" w:sz="0" w:space="0" w:color="auto"/>
        <w:right w:val="none" w:sz="0" w:space="0" w:color="auto"/>
      </w:divBdr>
    </w:div>
    <w:div w:id="1903441942">
      <w:bodyDiv w:val="1"/>
      <w:marLeft w:val="0"/>
      <w:marRight w:val="0"/>
      <w:marTop w:val="0"/>
      <w:marBottom w:val="0"/>
      <w:divBdr>
        <w:top w:val="none" w:sz="0" w:space="0" w:color="auto"/>
        <w:left w:val="none" w:sz="0" w:space="0" w:color="auto"/>
        <w:bottom w:val="none" w:sz="0" w:space="0" w:color="auto"/>
        <w:right w:val="none" w:sz="0" w:space="0" w:color="auto"/>
      </w:divBdr>
      <w:divsChild>
        <w:div w:id="157365539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8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tthew.arth@ercot.com" TargetMode="External"/><Relationship Id="rId4" Type="http://schemas.openxmlformats.org/officeDocument/2006/relationships/settings" Target="settings.xml"/><Relationship Id="rId9" Type="http://schemas.openxmlformats.org/officeDocument/2006/relationships/hyperlink" Target="mailto:ping.yan@ercot.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83B45-EB03-4542-97E7-F8E193F05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1530</Words>
  <Characters>9170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10679</CharactersWithSpaces>
  <SharedDoc>false</SharedDoc>
  <HLinks>
    <vt:vector size="12" baseType="variant">
      <vt:variant>
        <vt:i4>3735625</vt:i4>
      </vt:variant>
      <vt:variant>
        <vt:i4>3</vt:i4>
      </vt:variant>
      <vt:variant>
        <vt:i4>0</vt:i4>
      </vt:variant>
      <vt:variant>
        <vt:i4>5</vt:i4>
      </vt:variant>
      <vt:variant>
        <vt:lpwstr>mailto:bill.barnes@nrg.com</vt:lpwstr>
      </vt:variant>
      <vt:variant>
        <vt:lpwstr/>
      </vt:variant>
      <vt:variant>
        <vt:i4>6946934</vt:i4>
      </vt:variant>
      <vt:variant>
        <vt:i4>0</vt:i4>
      </vt:variant>
      <vt:variant>
        <vt:i4>0</vt:i4>
      </vt:variant>
      <vt:variant>
        <vt:i4>5</vt:i4>
      </vt:variant>
      <vt:variant>
        <vt:lpwstr>https://www.ercot.com/mktrules/issues/NPRR1247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Gnanam, Prabhu</dc:creator>
  <cp:keywords/>
  <dc:description/>
  <cp:lastModifiedBy>Jordan Troublefield</cp:lastModifiedBy>
  <cp:revision>3</cp:revision>
  <cp:lastPrinted>2001-06-20T16:28:00Z</cp:lastPrinted>
  <dcterms:created xsi:type="dcterms:W3CDTF">2025-08-22T15:50:00Z</dcterms:created>
  <dcterms:modified xsi:type="dcterms:W3CDTF">2025-08-22T15:53:00Z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2024-10-17T20:33:03Z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0a63e025-3af9-414d-a233-7e9d49dc2eef</vt:lpwstr>
  </property>
  <property fmtid="{D5CDD505-2E9C-101B-9397-08002B2CF9AE}" pid="8" name="MSIP_Label_7084cbda-52b8-46fb-a7b7-cb5bd465ed85_ContentBits">
    <vt:lpwstr>0</vt:lpwstr>
  </property>
</Properties>
</file>